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FBDED" w14:textId="77777777" w:rsidR="003A0976" w:rsidRPr="003A0976" w:rsidRDefault="003A0976" w:rsidP="00B649F6">
      <w:pPr>
        <w:pStyle w:val="Heading1"/>
        <w:spacing w:line="480" w:lineRule="auto"/>
        <w:jc w:val="both"/>
        <w:rPr>
          <w:rFonts w:ascii="Times" w:hAnsi="Times" w:cs="Times"/>
          <w:i/>
          <w:color w:val="auto"/>
          <w:sz w:val="28"/>
          <w:lang w:val="en-AU"/>
        </w:rPr>
      </w:pPr>
      <w:r w:rsidRPr="003A0976">
        <w:rPr>
          <w:rFonts w:ascii="Times" w:hAnsi="Times" w:cs="Times"/>
          <w:i/>
          <w:color w:val="auto"/>
          <w:sz w:val="28"/>
          <w:lang w:val="en-AU"/>
        </w:rPr>
        <w:t>Supporting Information</w:t>
      </w:r>
    </w:p>
    <w:p w14:paraId="78FAA531" w14:textId="7500505E" w:rsidR="001B5ED2" w:rsidRPr="003A0976" w:rsidRDefault="00105F00" w:rsidP="00B649F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Insights into</w:t>
      </w:r>
      <w:r w:rsidR="001B5ED2" w:rsidRPr="003A0976">
        <w:rPr>
          <w:rFonts w:ascii="Times New Roman" w:hAnsi="Times New Roman"/>
          <w:b/>
          <w:bCs/>
          <w:sz w:val="24"/>
          <w:szCs w:val="24"/>
        </w:rPr>
        <w:t xml:space="preserve"> the inhibition mechanism of the covalent drugs for DNMT3A </w:t>
      </w:r>
    </w:p>
    <w:p w14:paraId="0EBEB7C3" w14:textId="77777777" w:rsidR="00AB3535" w:rsidRPr="00116B47" w:rsidRDefault="00AB3535" w:rsidP="003A2455">
      <w:pPr>
        <w:spacing w:before="120" w:after="120" w:line="480" w:lineRule="auto"/>
        <w:contextualSpacing/>
        <w:jc w:val="both"/>
        <w:rPr>
          <w:rFonts w:ascii="Times" w:hAnsi="Times"/>
          <w:sz w:val="24"/>
          <w:szCs w:val="24"/>
        </w:rPr>
      </w:pPr>
      <w:r w:rsidRPr="00116B47">
        <w:rPr>
          <w:rFonts w:ascii="Times" w:hAnsi="Times"/>
          <w:sz w:val="24"/>
          <w:szCs w:val="24"/>
        </w:rPr>
        <w:t>Wei Yang</w:t>
      </w:r>
      <w:r w:rsidRPr="00116B47">
        <w:rPr>
          <w:rFonts w:ascii="Times" w:hAnsi="Times"/>
          <w:sz w:val="24"/>
          <w:szCs w:val="24"/>
          <w:vertAlign w:val="superscript"/>
        </w:rPr>
        <w:t>1,2</w:t>
      </w:r>
      <w:r w:rsidRPr="00116B47">
        <w:rPr>
          <w:rFonts w:ascii="Times" w:hAnsi="Times"/>
          <w:sz w:val="24"/>
          <w:szCs w:val="24"/>
        </w:rPr>
        <w:t xml:space="preserve">, </w:t>
      </w:r>
      <w:proofErr w:type="spellStart"/>
      <w:r w:rsidRPr="00116B47">
        <w:rPr>
          <w:rFonts w:ascii="Times" w:hAnsi="Times"/>
          <w:sz w:val="24"/>
          <w:szCs w:val="24"/>
        </w:rPr>
        <w:t>Jingyuan</w:t>
      </w:r>
      <w:proofErr w:type="spellEnd"/>
      <w:r w:rsidRPr="00116B47">
        <w:rPr>
          <w:rFonts w:ascii="Times" w:hAnsi="Times"/>
          <w:sz w:val="24"/>
          <w:szCs w:val="24"/>
        </w:rPr>
        <w:t xml:space="preserve"> Zhuang</w:t>
      </w:r>
      <w:r w:rsidRPr="00116B47">
        <w:rPr>
          <w:rFonts w:ascii="Times" w:hAnsi="Times"/>
          <w:sz w:val="24"/>
          <w:szCs w:val="24"/>
          <w:vertAlign w:val="superscript"/>
        </w:rPr>
        <w:t>1</w:t>
      </w:r>
      <w:r w:rsidRPr="00116B47">
        <w:rPr>
          <w:rFonts w:ascii="Times" w:hAnsi="Times"/>
          <w:sz w:val="24"/>
          <w:szCs w:val="24"/>
        </w:rPr>
        <w:t>, Chen Li</w:t>
      </w:r>
      <w:r w:rsidRPr="00116B47">
        <w:rPr>
          <w:rFonts w:ascii="Times" w:hAnsi="Times"/>
          <w:sz w:val="24"/>
          <w:szCs w:val="24"/>
          <w:vertAlign w:val="superscript"/>
        </w:rPr>
        <w:t>3</w:t>
      </w:r>
      <w:r w:rsidRPr="00116B47">
        <w:rPr>
          <w:rFonts w:ascii="Times" w:hAnsi="Times"/>
          <w:sz w:val="24"/>
          <w:szCs w:val="24"/>
        </w:rPr>
        <w:t>, Chen Bai</w:t>
      </w:r>
      <w:r w:rsidRPr="00116B47">
        <w:rPr>
          <w:rFonts w:ascii="Times" w:hAnsi="Times"/>
          <w:sz w:val="24"/>
          <w:szCs w:val="24"/>
          <w:vertAlign w:val="superscript"/>
        </w:rPr>
        <w:t>1,</w:t>
      </w:r>
      <w:proofErr w:type="gramStart"/>
      <w:r w:rsidRPr="00116B47">
        <w:rPr>
          <w:rFonts w:ascii="Times" w:hAnsi="Times"/>
          <w:sz w:val="24"/>
          <w:szCs w:val="24"/>
          <w:vertAlign w:val="superscript"/>
        </w:rPr>
        <w:t>4,*</w:t>
      </w:r>
      <w:proofErr w:type="gramEnd"/>
      <w:r w:rsidRPr="00116B47">
        <w:rPr>
          <w:rFonts w:ascii="Times" w:hAnsi="Times"/>
          <w:sz w:val="24"/>
          <w:szCs w:val="24"/>
        </w:rPr>
        <w:t>, and Gui-Juan Cheng</w:t>
      </w:r>
      <w:r w:rsidRPr="00116B47">
        <w:rPr>
          <w:rFonts w:ascii="Times" w:hAnsi="Times"/>
          <w:sz w:val="24"/>
          <w:szCs w:val="24"/>
          <w:vertAlign w:val="superscript"/>
        </w:rPr>
        <w:t>1,4,5,*</w:t>
      </w:r>
    </w:p>
    <w:p w14:paraId="459C6E95" w14:textId="77777777" w:rsidR="00AB3535" w:rsidRPr="00116B47" w:rsidRDefault="00AB3535" w:rsidP="00446B00">
      <w:pPr>
        <w:spacing w:after="0" w:line="480" w:lineRule="auto"/>
        <w:contextualSpacing/>
        <w:jc w:val="both"/>
        <w:rPr>
          <w:rFonts w:ascii="Times" w:hAnsi="Times"/>
          <w:sz w:val="24"/>
          <w:szCs w:val="24"/>
          <w:vertAlign w:val="superscript"/>
        </w:rPr>
      </w:pPr>
    </w:p>
    <w:p w14:paraId="77CC80EB" w14:textId="77777777" w:rsidR="00017D4B" w:rsidRPr="00DC3897" w:rsidRDefault="00017D4B">
      <w:pPr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  <w:r w:rsidRPr="00DC3897">
        <w:rPr>
          <w:rFonts w:ascii="Times" w:hAnsi="Times"/>
          <w:sz w:val="24"/>
          <w:szCs w:val="24"/>
          <w:vertAlign w:val="superscript"/>
        </w:rPr>
        <w:t>1</w:t>
      </w:r>
      <w:r w:rsidRPr="00DC3897">
        <w:rPr>
          <w:rFonts w:ascii="Times" w:hAnsi="Times"/>
          <w:sz w:val="24"/>
          <w:szCs w:val="24"/>
        </w:rPr>
        <w:t>Warshel Institute for Computational Biology, School of Medicine, The Chinese University of Hong Kong</w:t>
      </w:r>
      <w:r>
        <w:rPr>
          <w:rFonts w:ascii="Times" w:hAnsi="Times"/>
          <w:sz w:val="24"/>
          <w:szCs w:val="24"/>
        </w:rPr>
        <w:t xml:space="preserve">, </w:t>
      </w:r>
      <w:r w:rsidRPr="00DC3897">
        <w:rPr>
          <w:rFonts w:ascii="Times" w:hAnsi="Times"/>
          <w:sz w:val="24"/>
          <w:szCs w:val="24"/>
        </w:rPr>
        <w:t>Shenzhen</w:t>
      </w:r>
      <w:r>
        <w:rPr>
          <w:rFonts w:ascii="Times" w:hAnsi="Times"/>
          <w:sz w:val="24"/>
          <w:szCs w:val="24"/>
        </w:rPr>
        <w:t>, Shenzhen</w:t>
      </w:r>
      <w:r w:rsidRPr="00DC3897">
        <w:rPr>
          <w:rFonts w:ascii="Times" w:hAnsi="Times"/>
          <w:sz w:val="24"/>
          <w:szCs w:val="24"/>
        </w:rPr>
        <w:t xml:space="preserve"> 518172, China;</w:t>
      </w:r>
    </w:p>
    <w:p w14:paraId="7B7AAA15" w14:textId="77777777" w:rsidR="00017D4B" w:rsidRPr="00DC3897" w:rsidRDefault="00017D4B">
      <w:pPr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  <w:r w:rsidRPr="00DC3897">
        <w:rPr>
          <w:rFonts w:ascii="Times" w:eastAsia="Times New Roman" w:hAnsi="Times"/>
          <w:sz w:val="24"/>
          <w:szCs w:val="24"/>
          <w:vertAlign w:val="superscript"/>
        </w:rPr>
        <w:t>2</w:t>
      </w:r>
      <w:r w:rsidRPr="00DC3897">
        <w:rPr>
          <w:rFonts w:ascii="Times" w:eastAsia="Times New Roman" w:hAnsi="Times"/>
          <w:sz w:val="24"/>
          <w:szCs w:val="24"/>
        </w:rPr>
        <w:t>National Clinical Research Center for Infectious Diseases, Shenzhen Third People's Hospital, Shenzhen 518112, China</w:t>
      </w:r>
      <w:r w:rsidRPr="00DC3897">
        <w:rPr>
          <w:rFonts w:ascii="Times" w:hAnsi="Times"/>
          <w:sz w:val="24"/>
          <w:szCs w:val="24"/>
        </w:rPr>
        <w:t>;</w:t>
      </w:r>
    </w:p>
    <w:p w14:paraId="2BDBEB6E" w14:textId="77777777" w:rsidR="00017D4B" w:rsidRPr="00DC3897" w:rsidRDefault="00017D4B">
      <w:pPr>
        <w:pStyle w:val="BCAuthorAddress"/>
        <w:spacing w:before="0" w:beforeAutospacing="0" w:after="0"/>
        <w:contextualSpacing/>
        <w:jc w:val="both"/>
        <w:rPr>
          <w:rFonts w:ascii="Times New Roman" w:hAnsi="Times New Roman"/>
        </w:rPr>
      </w:pPr>
      <w:r w:rsidRPr="00DC3897">
        <w:rPr>
          <w:rFonts w:ascii="Times New Roman" w:hAnsi="Times New Roman"/>
          <w:vertAlign w:val="superscript"/>
        </w:rPr>
        <w:t>3</w:t>
      </w:r>
      <w:r w:rsidRPr="00DC3897">
        <w:rPr>
          <w:rFonts w:ascii="Times New Roman" w:hAnsi="Times New Roman"/>
        </w:rPr>
        <w:t>Biomedicine Discovery Institute and Department of Biochemistry and Molecular Biology, Monash University, Melbourne, VIC 3800, Australia;</w:t>
      </w:r>
    </w:p>
    <w:p w14:paraId="2EE3A1EB" w14:textId="77777777" w:rsidR="00017D4B" w:rsidRPr="00DC3897" w:rsidRDefault="00017D4B">
      <w:pPr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  <w:r w:rsidRPr="00DC3897">
        <w:rPr>
          <w:rFonts w:ascii="Times" w:hAnsi="Times"/>
          <w:sz w:val="24"/>
          <w:szCs w:val="24"/>
          <w:vertAlign w:val="superscript"/>
        </w:rPr>
        <w:t>4</w:t>
      </w:r>
      <w:r w:rsidRPr="00DC3897">
        <w:rPr>
          <w:rFonts w:ascii="Times" w:hAnsi="Times"/>
          <w:sz w:val="24"/>
          <w:szCs w:val="24"/>
        </w:rPr>
        <w:t>School of Life and Health Sciences, School of Medicine, The C</w:t>
      </w:r>
      <w:r>
        <w:rPr>
          <w:rFonts w:ascii="Times" w:hAnsi="Times"/>
          <w:sz w:val="24"/>
          <w:szCs w:val="24"/>
        </w:rPr>
        <w:t xml:space="preserve">hinese University of Hong Kong, </w:t>
      </w:r>
      <w:r w:rsidRPr="00DC3897">
        <w:rPr>
          <w:rFonts w:ascii="Times" w:hAnsi="Times"/>
          <w:sz w:val="24"/>
          <w:szCs w:val="24"/>
        </w:rPr>
        <w:t>Shenzhen</w:t>
      </w:r>
      <w:r>
        <w:rPr>
          <w:rFonts w:ascii="Times" w:hAnsi="Times"/>
          <w:sz w:val="24"/>
          <w:szCs w:val="24"/>
        </w:rPr>
        <w:t>, Shenzhen</w:t>
      </w:r>
      <w:r w:rsidRPr="00DC3897">
        <w:rPr>
          <w:rFonts w:ascii="Times" w:hAnsi="Times"/>
          <w:sz w:val="24"/>
          <w:szCs w:val="24"/>
        </w:rPr>
        <w:t xml:space="preserve"> 518172, China;</w:t>
      </w:r>
    </w:p>
    <w:p w14:paraId="6DC78EBB" w14:textId="4CC8C2C9" w:rsidR="00017D4B" w:rsidRPr="00DC3897" w:rsidRDefault="00017D4B">
      <w:pPr>
        <w:spacing w:after="0" w:line="480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DC3897">
        <w:rPr>
          <w:rFonts w:ascii="Times" w:hAnsi="Times"/>
          <w:sz w:val="24"/>
          <w:szCs w:val="24"/>
          <w:vertAlign w:val="superscript"/>
        </w:rPr>
        <w:t>5</w:t>
      </w:r>
      <w:r w:rsidR="009A633B" w:rsidRPr="009A633B">
        <w:rPr>
          <w:rFonts w:ascii="Times" w:hAnsi="Times"/>
          <w:sz w:val="24"/>
          <w:szCs w:val="24"/>
        </w:rPr>
        <w:t>The Chinese University of Hong Kong, Shenzhen Futian Biomedical Innovation R&amp;D Center</w:t>
      </w:r>
      <w:r w:rsidR="009A633B">
        <w:rPr>
          <w:rFonts w:ascii="Times" w:hAnsi="Times" w:hint="eastAsia"/>
          <w:sz w:val="24"/>
          <w:szCs w:val="24"/>
        </w:rPr>
        <w:t>,</w:t>
      </w:r>
      <w:r w:rsidR="009A633B">
        <w:rPr>
          <w:rFonts w:ascii="Times" w:hAnsi="Times"/>
          <w:sz w:val="24"/>
          <w:szCs w:val="24"/>
        </w:rPr>
        <w:t xml:space="preserve"> </w:t>
      </w:r>
      <w:r w:rsidRPr="00DC3897">
        <w:rPr>
          <w:rFonts w:ascii="Times" w:hAnsi="Times"/>
          <w:sz w:val="24"/>
          <w:szCs w:val="24"/>
        </w:rPr>
        <w:t xml:space="preserve">Shenzhen </w:t>
      </w:r>
      <w:r w:rsidR="000F0E77" w:rsidRPr="000F0E77">
        <w:rPr>
          <w:rFonts w:ascii="Times" w:hAnsi="Times"/>
          <w:sz w:val="24"/>
          <w:szCs w:val="24"/>
        </w:rPr>
        <w:t>518017</w:t>
      </w:r>
      <w:r w:rsidRPr="00DC3897">
        <w:rPr>
          <w:rFonts w:ascii="Times" w:hAnsi="Times"/>
          <w:sz w:val="24"/>
          <w:szCs w:val="24"/>
        </w:rPr>
        <w:t>, China.</w:t>
      </w:r>
    </w:p>
    <w:p w14:paraId="0B8E75CB" w14:textId="77777777" w:rsidR="003A0976" w:rsidRPr="001B5ED2" w:rsidRDefault="003A0976">
      <w:pPr>
        <w:spacing w:after="0" w:line="240" w:lineRule="auto"/>
        <w:jc w:val="both"/>
        <w:rPr>
          <w:rFonts w:cstheme="minorHAnsi"/>
          <w:b/>
          <w:bCs/>
        </w:rPr>
      </w:pPr>
    </w:p>
    <w:p w14:paraId="1D1B632E" w14:textId="77777777" w:rsidR="00B924D1" w:rsidRDefault="00B924D1">
      <w:pPr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sectPr w:rsidR="00B924D1" w:rsidSect="007D630A">
          <w:footerReference w:type="even" r:id="rId10"/>
          <w:footerReference w:type="default" r:id="rId11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30E3EA9" w14:textId="35049539" w:rsidR="006944BF" w:rsidRDefault="002A5C4F" w:rsidP="003A245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D5D7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lastRenderedPageBreak/>
        <w:t>QM calculations</w:t>
      </w:r>
      <w:r w:rsidR="009D519E" w:rsidRPr="00BD5D7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of model systems</w:t>
      </w:r>
      <w:r w:rsidR="00B924D1">
        <w:rPr>
          <w:rFonts w:ascii="Times New Roman" w:hAnsi="Times New Roman" w:hint="eastAsia"/>
          <w:sz w:val="24"/>
          <w:szCs w:val="24"/>
        </w:rPr>
        <w:t>:</w:t>
      </w:r>
      <w:r w:rsidR="00B924D1">
        <w:rPr>
          <w:rFonts w:ascii="Times New Roman" w:hAnsi="Times New Roman"/>
          <w:sz w:val="24"/>
          <w:szCs w:val="24"/>
        </w:rPr>
        <w:t xml:space="preserve"> </w:t>
      </w:r>
      <w:r w:rsidR="001742D1" w:rsidRPr="00BD5D74">
        <w:rPr>
          <w:rFonts w:ascii="Times New Roman" w:hAnsi="Times New Roman"/>
          <w:sz w:val="24"/>
          <w:szCs w:val="24"/>
        </w:rPr>
        <w:t>T</w:t>
      </w:r>
      <w:r w:rsidR="00F46877" w:rsidRPr="00BD5D74">
        <w:rPr>
          <w:rFonts w:ascii="Times New Roman" w:hAnsi="Times New Roman"/>
          <w:sz w:val="24"/>
          <w:szCs w:val="24"/>
        </w:rPr>
        <w:t xml:space="preserve">hree trimmed systems were modeled to </w:t>
      </w:r>
      <w:r w:rsidR="00435D05" w:rsidRPr="00BD5D74">
        <w:rPr>
          <w:rFonts w:ascii="Times New Roman" w:hAnsi="Times New Roman"/>
          <w:sz w:val="24"/>
          <w:szCs w:val="24"/>
        </w:rPr>
        <w:t xml:space="preserve">study the preferred </w:t>
      </w:r>
      <w:r w:rsidR="0054355E" w:rsidRPr="00BD5D74">
        <w:rPr>
          <w:rFonts w:ascii="Times New Roman" w:hAnsi="Times New Roman"/>
          <w:sz w:val="24"/>
          <w:szCs w:val="24"/>
        </w:rPr>
        <w:t>attack angle</w:t>
      </w:r>
      <w:r w:rsidR="00D250AC" w:rsidRPr="00BD5D74">
        <w:rPr>
          <w:rFonts w:ascii="Times New Roman" w:hAnsi="Times New Roman"/>
          <w:sz w:val="24"/>
          <w:szCs w:val="24"/>
        </w:rPr>
        <w:t xml:space="preserve"> of</w:t>
      </w:r>
      <w:r w:rsidR="00435D05" w:rsidRPr="00BD5D74">
        <w:rPr>
          <w:rFonts w:ascii="Times New Roman" w:hAnsi="Times New Roman"/>
          <w:sz w:val="24"/>
          <w:szCs w:val="24"/>
        </w:rPr>
        <w:t xml:space="preserve"> </w:t>
      </w:r>
      <w:r w:rsidR="00D250AC" w:rsidRPr="00BD5D74">
        <w:rPr>
          <w:rFonts w:ascii="Times New Roman" w:hAnsi="Times New Roman"/>
          <w:sz w:val="24"/>
          <w:szCs w:val="24"/>
        </w:rPr>
        <w:t xml:space="preserve">the </w:t>
      </w:r>
      <w:r w:rsidR="00435D05" w:rsidRPr="00BD5D74">
        <w:rPr>
          <w:rFonts w:ascii="Times New Roman" w:hAnsi="Times New Roman"/>
          <w:sz w:val="24"/>
          <w:szCs w:val="24"/>
        </w:rPr>
        <w:t>methyl group in the nucleophilic addition step. T</w:t>
      </w:r>
      <w:r w:rsidR="00503A53" w:rsidRPr="00BD5D74">
        <w:rPr>
          <w:rFonts w:ascii="Times New Roman" w:hAnsi="Times New Roman"/>
          <w:sz w:val="24"/>
          <w:szCs w:val="24"/>
        </w:rPr>
        <w:t xml:space="preserve">he </w:t>
      </w:r>
      <w:r w:rsidR="00435D05" w:rsidRPr="00BD5D74">
        <w:rPr>
          <w:rFonts w:ascii="Times New Roman" w:hAnsi="Times New Roman"/>
          <w:sz w:val="24"/>
          <w:szCs w:val="24"/>
        </w:rPr>
        <w:t xml:space="preserve">initial TS structures of </w:t>
      </w:r>
      <w:proofErr w:type="spellStart"/>
      <w:r w:rsidR="00FC1AC3" w:rsidRPr="00BD5D74">
        <w:rPr>
          <w:rFonts w:ascii="Times New Roman" w:hAnsi="Times New Roman" w:hint="eastAsia"/>
          <w:sz w:val="24"/>
          <w:szCs w:val="24"/>
        </w:rPr>
        <w:t>dC</w:t>
      </w:r>
      <w:proofErr w:type="spellEnd"/>
      <w:r w:rsidR="00FC1AC3" w:rsidRPr="00BD5D74">
        <w:rPr>
          <w:rFonts w:ascii="Times New Roman" w:hAnsi="Times New Roman"/>
          <w:sz w:val="24"/>
          <w:szCs w:val="24"/>
        </w:rPr>
        <w:t xml:space="preserve"> and AZA-</w:t>
      </w:r>
      <w:r w:rsidR="00F46877" w:rsidRPr="00BD5D74">
        <w:rPr>
          <w:rFonts w:ascii="Times New Roman" w:hAnsi="Times New Roman"/>
          <w:sz w:val="24"/>
          <w:szCs w:val="24"/>
        </w:rPr>
        <w:t>2</w:t>
      </w:r>
      <w:r w:rsidR="00503A53" w:rsidRPr="00BD5D74">
        <w:rPr>
          <w:rFonts w:ascii="Times New Roman" w:hAnsi="Times New Roman"/>
          <w:sz w:val="24"/>
          <w:szCs w:val="24"/>
        </w:rPr>
        <w:t xml:space="preserve"> </w:t>
      </w:r>
      <w:r w:rsidR="00FC1AC3" w:rsidRPr="00BD5D74">
        <w:rPr>
          <w:rFonts w:ascii="Times New Roman" w:hAnsi="Times New Roman"/>
          <w:sz w:val="24"/>
          <w:szCs w:val="24"/>
        </w:rPr>
        <w:t>systems were</w:t>
      </w:r>
      <w:r w:rsidR="00435D05" w:rsidRPr="00BD5D74">
        <w:rPr>
          <w:rFonts w:ascii="Times New Roman" w:hAnsi="Times New Roman"/>
          <w:sz w:val="24"/>
          <w:szCs w:val="24"/>
        </w:rPr>
        <w:t xml:space="preserve"> established</w:t>
      </w:r>
      <w:r w:rsidR="00FC1AC3" w:rsidRPr="00BD5D74">
        <w:rPr>
          <w:rFonts w:ascii="Times New Roman" w:hAnsi="Times New Roman"/>
          <w:sz w:val="24"/>
          <w:szCs w:val="24"/>
        </w:rPr>
        <w:t xml:space="preserve"> </w:t>
      </w:r>
      <w:r w:rsidR="00435D05" w:rsidRPr="00BD5D74">
        <w:rPr>
          <w:rFonts w:ascii="Times New Roman" w:hAnsi="Times New Roman"/>
          <w:sz w:val="24"/>
          <w:szCs w:val="24"/>
        </w:rPr>
        <w:t>based on</w:t>
      </w:r>
      <w:r w:rsidR="00FC1AC3" w:rsidRPr="00BD5D74">
        <w:rPr>
          <w:rFonts w:ascii="Times New Roman" w:hAnsi="Times New Roman"/>
          <w:sz w:val="24"/>
          <w:szCs w:val="24"/>
        </w:rPr>
        <w:t xml:space="preserve"> the </w:t>
      </w:r>
      <w:r w:rsidR="0054355E" w:rsidRPr="00BD5D74">
        <w:rPr>
          <w:rFonts w:ascii="Times New Roman" w:hAnsi="Times New Roman"/>
          <w:sz w:val="24"/>
          <w:szCs w:val="24"/>
        </w:rPr>
        <w:t xml:space="preserve">QM/MM optimized </w:t>
      </w:r>
      <w:r w:rsidR="00FC1AC3" w:rsidRPr="00BD5D74">
        <w:rPr>
          <w:rFonts w:ascii="Times New Roman" w:hAnsi="Times New Roman"/>
          <w:sz w:val="24"/>
          <w:szCs w:val="24"/>
        </w:rPr>
        <w:t xml:space="preserve">TS3 structures of AZA and </w:t>
      </w:r>
      <w:proofErr w:type="spellStart"/>
      <w:r w:rsidR="00FC1AC3" w:rsidRPr="00BD5D74">
        <w:rPr>
          <w:rFonts w:ascii="Times New Roman" w:hAnsi="Times New Roman"/>
          <w:sz w:val="24"/>
          <w:szCs w:val="24"/>
        </w:rPr>
        <w:t>dC</w:t>
      </w:r>
      <w:proofErr w:type="spellEnd"/>
      <w:r w:rsidR="00F46877" w:rsidRPr="00BD5D74">
        <w:rPr>
          <w:rFonts w:ascii="Times New Roman" w:hAnsi="Times New Roman"/>
          <w:sz w:val="24"/>
          <w:szCs w:val="24"/>
        </w:rPr>
        <w:t>-</w:t>
      </w:r>
      <w:r w:rsidR="00FC1AC3" w:rsidRPr="00BD5D74">
        <w:rPr>
          <w:rFonts w:ascii="Times New Roman" w:hAnsi="Times New Roman"/>
          <w:sz w:val="24"/>
          <w:szCs w:val="24"/>
        </w:rPr>
        <w:t>containing systems.</w:t>
      </w:r>
      <w:r w:rsidR="00503A53" w:rsidRPr="00BD5D74">
        <w:rPr>
          <w:rFonts w:ascii="Times New Roman" w:hAnsi="Times New Roman"/>
          <w:sz w:val="24"/>
          <w:szCs w:val="24"/>
        </w:rPr>
        <w:t xml:space="preserve"> </w:t>
      </w:r>
      <w:r w:rsidR="00D250AC" w:rsidRPr="00BD5D74">
        <w:rPr>
          <w:rFonts w:ascii="Times New Roman" w:hAnsi="Times New Roman"/>
          <w:sz w:val="24"/>
          <w:szCs w:val="24"/>
        </w:rPr>
        <w:t xml:space="preserve">The </w:t>
      </w:r>
      <w:r w:rsidR="0054355E" w:rsidRPr="00BD5D74">
        <w:rPr>
          <w:rFonts w:ascii="Times New Roman" w:hAnsi="Times New Roman"/>
          <w:sz w:val="24"/>
          <w:szCs w:val="24"/>
        </w:rPr>
        <w:t xml:space="preserve">initial </w:t>
      </w:r>
      <w:r w:rsidR="00D250AC" w:rsidRPr="00BD5D74">
        <w:rPr>
          <w:rFonts w:ascii="Times New Roman" w:hAnsi="Times New Roman"/>
          <w:sz w:val="24"/>
          <w:szCs w:val="24"/>
        </w:rPr>
        <w:t>TS structure of th</w:t>
      </w:r>
      <w:r w:rsidR="00F46877" w:rsidRPr="00BD5D74">
        <w:rPr>
          <w:rFonts w:ascii="Times New Roman" w:hAnsi="Times New Roman"/>
          <w:sz w:val="24"/>
          <w:szCs w:val="24"/>
        </w:rPr>
        <w:t xml:space="preserve">e </w:t>
      </w:r>
      <w:r w:rsidR="00C610D5" w:rsidRPr="00BD5D74">
        <w:rPr>
          <w:rFonts w:ascii="Times New Roman" w:hAnsi="Times New Roman"/>
          <w:sz w:val="24"/>
          <w:szCs w:val="24"/>
        </w:rPr>
        <w:t>AZA-</w:t>
      </w:r>
      <w:r w:rsidR="00F46877" w:rsidRPr="00BD5D74">
        <w:rPr>
          <w:rFonts w:ascii="Times New Roman" w:hAnsi="Times New Roman"/>
          <w:sz w:val="24"/>
          <w:szCs w:val="24"/>
        </w:rPr>
        <w:t>1</w:t>
      </w:r>
      <w:r w:rsidR="00C610D5" w:rsidRPr="00BD5D74">
        <w:rPr>
          <w:rFonts w:ascii="Times New Roman" w:hAnsi="Times New Roman"/>
          <w:sz w:val="24"/>
          <w:szCs w:val="24"/>
        </w:rPr>
        <w:t xml:space="preserve"> system</w:t>
      </w:r>
      <w:r w:rsidR="00D250AC" w:rsidRPr="00BD5D74">
        <w:rPr>
          <w:rFonts w:ascii="Times New Roman" w:hAnsi="Times New Roman"/>
          <w:sz w:val="24"/>
          <w:szCs w:val="24"/>
        </w:rPr>
        <w:t xml:space="preserve"> was built manually.</w:t>
      </w:r>
      <w:r w:rsidR="00C610D5" w:rsidRPr="00BD5D74">
        <w:rPr>
          <w:rFonts w:ascii="Times New Roman" w:hAnsi="Times New Roman"/>
          <w:sz w:val="24"/>
          <w:szCs w:val="24"/>
        </w:rPr>
        <w:t xml:space="preserve"> </w:t>
      </w:r>
      <w:r w:rsidR="00D250AC" w:rsidRPr="00BD5D74">
        <w:rPr>
          <w:rFonts w:ascii="Times New Roman" w:hAnsi="Times New Roman"/>
          <w:sz w:val="24"/>
          <w:szCs w:val="24"/>
        </w:rPr>
        <w:t xml:space="preserve">The transition states and IM2 were optimized </w:t>
      </w:r>
      <w:r w:rsidR="000A721E" w:rsidRPr="00BD5D74">
        <w:rPr>
          <w:rFonts w:ascii="Times New Roman" w:hAnsi="Times New Roman"/>
          <w:sz w:val="24"/>
          <w:szCs w:val="24"/>
        </w:rPr>
        <w:t>in water using</w:t>
      </w:r>
      <w:r w:rsidR="00D250AC" w:rsidRPr="00BD5D74">
        <w:rPr>
          <w:rFonts w:ascii="Times New Roman" w:hAnsi="Times New Roman"/>
          <w:sz w:val="24"/>
          <w:szCs w:val="24"/>
        </w:rPr>
        <w:t xml:space="preserve"> </w:t>
      </w:r>
      <w:r w:rsidR="001F1BEA">
        <w:rPr>
          <w:rFonts w:ascii="Times New Roman" w:hAnsi="Times New Roman"/>
          <w:sz w:val="24"/>
          <w:szCs w:val="24"/>
        </w:rPr>
        <w:t xml:space="preserve">the </w:t>
      </w:r>
      <w:r w:rsidR="00D250AC" w:rsidRPr="00BD5D74">
        <w:rPr>
          <w:rFonts w:ascii="Times New Roman" w:hAnsi="Times New Roman"/>
          <w:sz w:val="24"/>
          <w:szCs w:val="24"/>
        </w:rPr>
        <w:t>B3LYP/6-31G* method</w:t>
      </w:r>
      <w:r w:rsidR="000A721E" w:rsidRPr="00BD5D74">
        <w:rPr>
          <w:rFonts w:ascii="Times New Roman" w:hAnsi="Times New Roman"/>
          <w:sz w:val="24"/>
          <w:szCs w:val="24"/>
        </w:rPr>
        <w:t xml:space="preserve">. All the QM calculations were </w:t>
      </w:r>
      <w:r w:rsidR="00B924D1">
        <w:rPr>
          <w:rFonts w:ascii="Times New Roman" w:hAnsi="Times New Roman"/>
          <w:sz w:val="24"/>
          <w:szCs w:val="24"/>
        </w:rPr>
        <w:t>performed</w:t>
      </w:r>
      <w:r w:rsidR="00D250AC" w:rsidRPr="00BD5D74">
        <w:rPr>
          <w:rFonts w:ascii="Times New Roman" w:hAnsi="Times New Roman"/>
          <w:sz w:val="24"/>
          <w:szCs w:val="24"/>
        </w:rPr>
        <w:t xml:space="preserve"> </w:t>
      </w:r>
      <w:r w:rsidR="001F1BEA">
        <w:rPr>
          <w:rFonts w:ascii="Times New Roman" w:hAnsi="Times New Roman"/>
          <w:sz w:val="24"/>
          <w:szCs w:val="24"/>
        </w:rPr>
        <w:t>using</w:t>
      </w:r>
      <w:r w:rsidR="001F1BEA" w:rsidRPr="00BD5D74">
        <w:rPr>
          <w:rFonts w:ascii="Times New Roman" w:hAnsi="Times New Roman"/>
          <w:sz w:val="24"/>
          <w:szCs w:val="24"/>
        </w:rPr>
        <w:t xml:space="preserve"> </w:t>
      </w:r>
      <w:r w:rsidR="00B924D1">
        <w:rPr>
          <w:rFonts w:ascii="Times New Roman" w:hAnsi="Times New Roman"/>
          <w:sz w:val="24"/>
          <w:szCs w:val="24"/>
        </w:rPr>
        <w:t xml:space="preserve">the </w:t>
      </w:r>
      <w:r w:rsidR="00D250AC" w:rsidRPr="00BD5D74">
        <w:rPr>
          <w:rFonts w:ascii="Times New Roman" w:hAnsi="Times New Roman"/>
          <w:sz w:val="24"/>
          <w:szCs w:val="24"/>
        </w:rPr>
        <w:t>Gaussian</w:t>
      </w:r>
      <w:r w:rsidR="00B924D1">
        <w:rPr>
          <w:rFonts w:ascii="Times New Roman" w:hAnsi="Times New Roman"/>
          <w:sz w:val="24"/>
          <w:szCs w:val="24"/>
        </w:rPr>
        <w:t xml:space="preserve"> </w:t>
      </w:r>
      <w:r w:rsidR="00D250AC" w:rsidRPr="00BD5D74">
        <w:rPr>
          <w:rFonts w:ascii="Times New Roman" w:hAnsi="Times New Roman"/>
          <w:sz w:val="24"/>
          <w:szCs w:val="24"/>
        </w:rPr>
        <w:t>16</w:t>
      </w:r>
      <w:r w:rsidR="00D250AC" w:rsidRPr="00BD5D74">
        <w:rPr>
          <w:rFonts w:ascii="Times New Roman" w:hAnsi="Times New Roman"/>
          <w:sz w:val="24"/>
          <w:szCs w:val="24"/>
        </w:rPr>
        <w:fldChar w:fldCharType="begin">
          <w:fldData xml:space="preserve">PEVuZE5vdGU+PENpdGU+PEF1dGhvcj5GcmlzY2g8L0F1dGhvcj48WWVhcj4yMDA5PC9ZZWFyPjxS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</w:fldData>
        </w:fldChar>
      </w:r>
      <w:r w:rsidR="00D250AC" w:rsidRPr="00BD5D74">
        <w:rPr>
          <w:rFonts w:ascii="Times New Roman" w:hAnsi="Times New Roman"/>
          <w:sz w:val="24"/>
          <w:szCs w:val="24"/>
        </w:rPr>
        <w:instrText xml:space="preserve"> ADDIN EN.CITE </w:instrText>
      </w:r>
      <w:r w:rsidR="00D250AC" w:rsidRPr="00BD5D74">
        <w:rPr>
          <w:rFonts w:ascii="Times New Roman" w:hAnsi="Times New Roman"/>
          <w:sz w:val="24"/>
          <w:szCs w:val="24"/>
        </w:rPr>
        <w:fldChar w:fldCharType="begin">
          <w:fldData xml:space="preserve">PEVuZE5vdGU+PENpdGU+PEF1dGhvcj5GcmlzY2g8L0F1dGhvcj48WWVhcj4yMDA5PC9ZZWFyPjxS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</w:fldData>
        </w:fldChar>
      </w:r>
      <w:r w:rsidR="00D250AC" w:rsidRPr="00BD5D74">
        <w:rPr>
          <w:rFonts w:ascii="Times New Roman" w:hAnsi="Times New Roman"/>
          <w:sz w:val="24"/>
          <w:szCs w:val="24"/>
        </w:rPr>
        <w:instrText xml:space="preserve"> ADDIN EN.CITE.DATA </w:instrText>
      </w:r>
      <w:r w:rsidR="00D250AC" w:rsidRPr="00BD5D74">
        <w:rPr>
          <w:rFonts w:ascii="Times New Roman" w:hAnsi="Times New Roman"/>
          <w:sz w:val="24"/>
          <w:szCs w:val="24"/>
        </w:rPr>
      </w:r>
      <w:r w:rsidR="00D250AC" w:rsidRPr="00BD5D74">
        <w:rPr>
          <w:rFonts w:ascii="Times New Roman" w:hAnsi="Times New Roman"/>
          <w:sz w:val="24"/>
          <w:szCs w:val="24"/>
        </w:rPr>
        <w:fldChar w:fldCharType="end"/>
      </w:r>
      <w:r w:rsidR="00D250AC" w:rsidRPr="00BD5D74">
        <w:rPr>
          <w:rFonts w:ascii="Times New Roman" w:hAnsi="Times New Roman"/>
          <w:sz w:val="24"/>
          <w:szCs w:val="24"/>
        </w:rPr>
      </w:r>
      <w:r w:rsidR="00D250AC" w:rsidRPr="00BD5D74">
        <w:rPr>
          <w:rFonts w:ascii="Times New Roman" w:hAnsi="Times New Roman"/>
          <w:sz w:val="24"/>
          <w:szCs w:val="24"/>
        </w:rPr>
        <w:fldChar w:fldCharType="separate"/>
      </w:r>
      <w:r w:rsidR="00D250AC" w:rsidRPr="00BD5D74">
        <w:rPr>
          <w:rFonts w:ascii="Times New Roman" w:hAnsi="Times New Roman"/>
          <w:noProof/>
          <w:sz w:val="24"/>
          <w:szCs w:val="24"/>
          <w:vertAlign w:val="superscript"/>
        </w:rPr>
        <w:t>1</w:t>
      </w:r>
      <w:r w:rsidR="00D250AC" w:rsidRPr="00BD5D74">
        <w:rPr>
          <w:rFonts w:ascii="Times New Roman" w:hAnsi="Times New Roman"/>
          <w:sz w:val="24"/>
          <w:szCs w:val="24"/>
        </w:rPr>
        <w:fldChar w:fldCharType="end"/>
      </w:r>
      <w:r w:rsidR="00D250AC" w:rsidRPr="00BD5D74">
        <w:rPr>
          <w:rFonts w:ascii="Times New Roman" w:hAnsi="Times New Roman"/>
          <w:sz w:val="24"/>
          <w:szCs w:val="24"/>
        </w:rPr>
        <w:t xml:space="preserve"> software.</w:t>
      </w:r>
    </w:p>
    <w:p w14:paraId="1D04BE10" w14:textId="77777777" w:rsidR="003A2455" w:rsidRDefault="003A2455" w:rsidP="00B649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A0D8AB7" w14:textId="77777777" w:rsidR="006944BF" w:rsidRDefault="006944BF" w:rsidP="003A2455">
      <w:pPr>
        <w:jc w:val="both"/>
        <w:rPr>
          <w:rFonts w:ascii="Times New Roman" w:hAnsi="Times New Roman"/>
          <w:sz w:val="24"/>
          <w:szCs w:val="24"/>
        </w:rPr>
        <w:sectPr w:rsidR="006944BF" w:rsidSect="007D630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31099C1" w14:textId="748694F6" w:rsidR="00D250AC" w:rsidRPr="00BD5D74" w:rsidRDefault="00D250AC" w:rsidP="00B649F6">
      <w:pPr>
        <w:jc w:val="both"/>
        <w:rPr>
          <w:rFonts w:ascii="Times New Roman" w:hAnsi="Times New Roman"/>
          <w:sz w:val="24"/>
          <w:szCs w:val="24"/>
        </w:rPr>
      </w:pPr>
      <w:r w:rsidRPr="00BD5D74">
        <w:rPr>
          <w:rFonts w:ascii="Times New Roman" w:hAnsi="Times New Roman"/>
          <w:sz w:val="24"/>
          <w:szCs w:val="24"/>
        </w:rPr>
        <w:lastRenderedPageBreak/>
        <w:t xml:space="preserve">  </w:t>
      </w:r>
    </w:p>
    <w:p w14:paraId="3FB3BD2A" w14:textId="7FCB6923" w:rsidR="00F46877" w:rsidRDefault="00320820" w:rsidP="00B649F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D250255" wp14:editId="79FF6ECD">
            <wp:extent cx="5486400" cy="3912235"/>
            <wp:effectExtent l="0" t="0" r="0" b="0"/>
            <wp:docPr id="1929539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1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28BF" w14:textId="4A1A3765" w:rsidR="00560C45" w:rsidRDefault="00F46877" w:rsidP="003A245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D5D74">
        <w:rPr>
          <w:rFonts w:ascii="Times New Roman" w:hAnsi="Times New Roman"/>
          <w:b/>
          <w:bCs/>
          <w:sz w:val="24"/>
          <w:szCs w:val="24"/>
        </w:rPr>
        <w:t>Figure S1.</w:t>
      </w:r>
      <w:r w:rsidRPr="00BD5D74">
        <w:rPr>
          <w:rFonts w:ascii="Times New Roman" w:hAnsi="Times New Roman"/>
          <w:sz w:val="24"/>
          <w:szCs w:val="24"/>
        </w:rPr>
        <w:t xml:space="preserve"> </w:t>
      </w:r>
      <w:r w:rsidR="00CB7027">
        <w:rPr>
          <w:rFonts w:ascii="Times New Roman" w:hAnsi="Times New Roman"/>
          <w:sz w:val="24"/>
          <w:szCs w:val="24"/>
        </w:rPr>
        <w:t xml:space="preserve">(A) </w:t>
      </w:r>
      <w:r w:rsidR="00331DED" w:rsidRPr="00BD5D74">
        <w:rPr>
          <w:rFonts w:ascii="Times New Roman" w:hAnsi="Times New Roman"/>
          <w:sz w:val="24"/>
          <w:szCs w:val="24"/>
        </w:rPr>
        <w:t xml:space="preserve">The energy profiles and </w:t>
      </w:r>
      <w:r w:rsidR="00CB7027">
        <w:rPr>
          <w:rFonts w:ascii="Times New Roman" w:hAnsi="Times New Roman"/>
          <w:sz w:val="24"/>
          <w:szCs w:val="24"/>
        </w:rPr>
        <w:t xml:space="preserve">(B-D) </w:t>
      </w:r>
      <w:r w:rsidR="00331DED" w:rsidRPr="00BD5D74">
        <w:rPr>
          <w:rFonts w:ascii="Times New Roman" w:hAnsi="Times New Roman"/>
          <w:sz w:val="24"/>
          <w:szCs w:val="24"/>
        </w:rPr>
        <w:t xml:space="preserve">optimized TS structures for the model systems. </w:t>
      </w:r>
      <w:r w:rsidRPr="00BD5D74">
        <w:rPr>
          <w:rFonts w:ascii="Times New Roman" w:hAnsi="Times New Roman"/>
          <w:sz w:val="24"/>
          <w:szCs w:val="24"/>
        </w:rPr>
        <w:t xml:space="preserve">The </w:t>
      </w:r>
      <w:r w:rsidRPr="00BD5D74">
        <w:rPr>
          <w:rFonts w:ascii="Times New Roman" w:hAnsi="Times New Roman" w:cs="Times New Roman"/>
          <w:i/>
          <w:iCs/>
          <w:sz w:val="24"/>
          <w:szCs w:val="24"/>
        </w:rPr>
        <w:t>Φ</w:t>
      </w:r>
      <w:r w:rsidRPr="00BD5D74">
        <w:rPr>
          <w:rFonts w:ascii="Times New Roman" w:hAnsi="Times New Roman"/>
          <w:sz w:val="24"/>
          <w:szCs w:val="24"/>
        </w:rPr>
        <w:t xml:space="preserve">2 (N3-C4-C5-SAM@C5) with cyan dihedral representations were indicated </w:t>
      </w:r>
      <w:r w:rsidR="006944BF">
        <w:rPr>
          <w:rFonts w:ascii="Times New Roman" w:hAnsi="Times New Roman" w:hint="eastAsia"/>
          <w:sz w:val="24"/>
          <w:szCs w:val="24"/>
        </w:rPr>
        <w:t>sep</w:t>
      </w:r>
      <w:r w:rsidR="006944BF">
        <w:rPr>
          <w:rFonts w:ascii="Times New Roman" w:hAnsi="Times New Roman"/>
          <w:sz w:val="24"/>
          <w:szCs w:val="24"/>
        </w:rPr>
        <w:t>arately under P</w:t>
      </w:r>
      <w:r w:rsidRPr="00BD5D74">
        <w:rPr>
          <w:rFonts w:ascii="Times New Roman" w:hAnsi="Times New Roman"/>
          <w:sz w:val="24"/>
          <w:szCs w:val="24"/>
        </w:rPr>
        <w:t>anel</w:t>
      </w:r>
      <w:r w:rsidR="006944BF">
        <w:rPr>
          <w:rFonts w:ascii="Times New Roman" w:hAnsi="Times New Roman"/>
          <w:sz w:val="24"/>
          <w:szCs w:val="24"/>
        </w:rPr>
        <w:t>s</w:t>
      </w:r>
      <w:r w:rsidRPr="00BD5D74">
        <w:rPr>
          <w:rFonts w:ascii="Times New Roman" w:hAnsi="Times New Roman"/>
          <w:sz w:val="24"/>
          <w:szCs w:val="24"/>
        </w:rPr>
        <w:t xml:space="preserve"> B</w:t>
      </w:r>
      <w:r w:rsidR="006944BF">
        <w:rPr>
          <w:rFonts w:ascii="Times New Roman" w:hAnsi="Times New Roman"/>
          <w:sz w:val="24"/>
          <w:szCs w:val="24"/>
        </w:rPr>
        <w:t>-</w:t>
      </w:r>
      <w:r w:rsidRPr="00BD5D74">
        <w:rPr>
          <w:rFonts w:ascii="Times New Roman" w:hAnsi="Times New Roman"/>
          <w:sz w:val="24"/>
          <w:szCs w:val="24"/>
        </w:rPr>
        <w:t xml:space="preserve">D. The key distances were annotated </w:t>
      </w:r>
      <w:r w:rsidR="00F874EF">
        <w:rPr>
          <w:rFonts w:ascii="Times New Roman" w:hAnsi="Times New Roman"/>
          <w:sz w:val="24"/>
          <w:szCs w:val="24"/>
        </w:rPr>
        <w:t>using</w:t>
      </w:r>
      <w:r w:rsidR="00F874EF" w:rsidRPr="00BD5D74">
        <w:rPr>
          <w:rFonts w:ascii="Times New Roman" w:hAnsi="Times New Roman"/>
          <w:sz w:val="24"/>
          <w:szCs w:val="24"/>
        </w:rPr>
        <w:t xml:space="preserve"> </w:t>
      </w:r>
      <w:r w:rsidRPr="00BD5D74">
        <w:rPr>
          <w:rFonts w:ascii="Times New Roman" w:hAnsi="Times New Roman"/>
          <w:sz w:val="24"/>
          <w:szCs w:val="24"/>
        </w:rPr>
        <w:t>yellow dashes.</w:t>
      </w:r>
      <w:r w:rsidR="00CF3C56">
        <w:rPr>
          <w:rFonts w:ascii="Times New Roman" w:hAnsi="Times New Roman"/>
          <w:sz w:val="24"/>
          <w:szCs w:val="24"/>
        </w:rPr>
        <w:t xml:space="preserve"> </w:t>
      </w:r>
    </w:p>
    <w:p w14:paraId="73DF0920" w14:textId="77777777" w:rsidR="00560C45" w:rsidRDefault="00560C45" w:rsidP="00CB702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A7DE6F3" w14:textId="77777777" w:rsidR="004E7D22" w:rsidRPr="00156D0F" w:rsidRDefault="004E7D22" w:rsidP="00B649F6">
      <w:pPr>
        <w:jc w:val="both"/>
        <w:sectPr w:rsidR="004E7D22" w:rsidRPr="00156D0F" w:rsidSect="007D630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319270E" w14:textId="792A90DA" w:rsidR="00E705F7" w:rsidRPr="009D666E" w:rsidRDefault="00E705F7" w:rsidP="003A2455">
      <w:pPr>
        <w:spacing w:after="0" w:line="240" w:lineRule="auto"/>
        <w:jc w:val="both"/>
        <w:rPr>
          <w:rFonts w:ascii="Times" w:hAnsi="Times" w:cs="Times"/>
        </w:rPr>
      </w:pPr>
      <w:r w:rsidRPr="009D666E">
        <w:rPr>
          <w:rFonts w:ascii="Times" w:hAnsi="Times" w:cs="Times"/>
          <w:b/>
          <w:bCs/>
          <w:lang w:val="en-AU"/>
        </w:rPr>
        <w:lastRenderedPageBreak/>
        <w:t>Table S1</w:t>
      </w:r>
      <w:r w:rsidRPr="009D666E">
        <w:rPr>
          <w:rFonts w:ascii="Times" w:hAnsi="Times" w:cs="Times"/>
          <w:lang w:val="en-AU"/>
        </w:rPr>
        <w:t>. The detail</w:t>
      </w:r>
      <w:r w:rsidR="009D666E" w:rsidRPr="009D666E">
        <w:rPr>
          <w:rFonts w:ascii="Times" w:hAnsi="Times" w:cs="Times"/>
          <w:lang w:val="en-AU"/>
        </w:rPr>
        <w:t>ed</w:t>
      </w:r>
      <w:r w:rsidRPr="009D666E">
        <w:rPr>
          <w:rFonts w:ascii="Times" w:hAnsi="Times" w:cs="Times"/>
          <w:lang w:val="en-AU"/>
        </w:rPr>
        <w:t xml:space="preserve"> key distances and dihedral from reactant state to IM</w:t>
      </w:r>
      <w:r w:rsidR="00C7212B" w:rsidRPr="009D666E">
        <w:rPr>
          <w:rFonts w:ascii="Times" w:hAnsi="Times" w:cs="Times"/>
          <w:lang w:val="en-AU"/>
        </w:rPr>
        <w:t>3</w:t>
      </w:r>
      <w:r w:rsidRPr="009D666E">
        <w:rPr>
          <w:rFonts w:ascii="Times" w:hAnsi="Times" w:cs="Times"/>
          <w:lang w:val="en-AU"/>
        </w:rPr>
        <w:t xml:space="preserve"> in the DNMT3A-DNA</w:t>
      </w:r>
      <w:r w:rsidRPr="009D666E">
        <w:rPr>
          <w:rFonts w:ascii="Times" w:hAnsi="Times" w:cs="Times"/>
          <w:vertAlign w:val="superscript"/>
          <w:lang w:val="en-AU"/>
        </w:rPr>
        <w:t>dC</w:t>
      </w:r>
      <w:r w:rsidRPr="009D666E">
        <w:rPr>
          <w:rFonts w:ascii="Times" w:hAnsi="Times" w:cs="Times"/>
          <w:lang w:val="en-AU"/>
        </w:rPr>
        <w:t xml:space="preserve"> system (unit=Å, dihedral unit=°).</w:t>
      </w:r>
    </w:p>
    <w:tbl>
      <w:tblPr>
        <w:tblW w:w="1190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3031"/>
        <w:gridCol w:w="621"/>
        <w:gridCol w:w="1530"/>
        <w:gridCol w:w="941"/>
        <w:gridCol w:w="1276"/>
        <w:gridCol w:w="1092"/>
        <w:gridCol w:w="1034"/>
        <w:gridCol w:w="1412"/>
      </w:tblGrid>
      <w:tr w:rsidR="00791870" w:rsidRPr="009D666E" w14:paraId="084B4ED8" w14:textId="77777777" w:rsidTr="00B649F6">
        <w:trPr>
          <w:trHeight w:val="537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FC08CB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EA433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</w:rPr>
              <w:t>Distance detail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225FC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R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C1A01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TS1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28BA00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IM1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746BD8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TS2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E84ECC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IM2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23DA3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TS3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77AF1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IM3</w:t>
            </w:r>
          </w:p>
        </w:tc>
      </w:tr>
      <w:tr w:rsidR="00791870" w:rsidRPr="009D666E" w14:paraId="5851E016" w14:textId="77777777" w:rsidTr="0037226F">
        <w:trPr>
          <w:trHeight w:val="537"/>
        </w:trPr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1C7C06" w14:textId="77777777" w:rsidR="00887353" w:rsidRPr="009D666E" w:rsidRDefault="00887353" w:rsidP="0037226F">
            <w:pPr>
              <w:spacing w:after="0" w:line="240" w:lineRule="auto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d1</w:t>
            </w:r>
          </w:p>
        </w:tc>
        <w:tc>
          <w:tcPr>
            <w:tcW w:w="30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DDEC" w14:textId="77777777" w:rsidR="00887353" w:rsidRPr="009D666E" w:rsidRDefault="00887353" w:rsidP="0037226F">
            <w:pPr>
              <w:spacing w:after="0" w:line="240" w:lineRule="auto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Cys710@SG-Cys710@HG</w:t>
            </w: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24AE9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1.37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4A49B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1.61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8FBE008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1.93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1CE5CD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2.24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653F58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2.43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3C0DB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2.51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3E67A3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2.59</w:t>
            </w:r>
          </w:p>
        </w:tc>
      </w:tr>
      <w:tr w:rsidR="00791870" w:rsidRPr="009D666E" w14:paraId="1E6B4AA8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580E9F4E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d2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4402621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Cys710@HG-WAT@O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2A7984F0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1.77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2EDC5B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1.26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46C64E0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AD2363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0.99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D86DAA5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0.97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797EB751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0D4B944B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0.97</w:t>
            </w:r>
          </w:p>
        </w:tc>
      </w:tr>
      <w:tr w:rsidR="00791870" w:rsidRPr="009D666E" w14:paraId="1DC16A7A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151BCE6C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d3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66CAD255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WAT@H2-dC304@OP1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0DF40390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65396861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1.67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66662C80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C60D7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1.24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F82820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1.06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6CC37DB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1.06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2BBC023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1.05</w:t>
            </w:r>
          </w:p>
        </w:tc>
      </w:tr>
      <w:tr w:rsidR="00791870" w:rsidRPr="009D666E" w14:paraId="43E6E87D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201E8D29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d4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4F1A1245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Cys710@SG-dC304@C6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363BB9A2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3.48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C4D4A27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3.44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2C228CE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83CEA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2.34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DAC0647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2.02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5B799EBE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1.99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3CBCDC4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1.88</w:t>
            </w:r>
          </w:p>
        </w:tc>
      </w:tr>
      <w:tr w:rsidR="00DA6A72" w:rsidRPr="009D666E" w14:paraId="4E982AAA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0C71DE14" w14:textId="77777777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d5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07615081" w14:textId="41460FB0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Glu756@ HE2-Glu756@OE2</w:t>
            </w:r>
          </w:p>
        </w:tc>
        <w:tc>
          <w:tcPr>
            <w:tcW w:w="621" w:type="dxa"/>
            <w:shd w:val="clear" w:color="auto" w:fill="auto"/>
            <w:vAlign w:val="center"/>
          </w:tcPr>
          <w:p w14:paraId="3B5A10EC" w14:textId="7548DD64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9480016" w14:textId="07624A54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1.04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A37F102" w14:textId="60CA3BE0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25A93A" w14:textId="4967E587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1.36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B92C974" w14:textId="31DD4E20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9472628" w14:textId="120AF28D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1.18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98F9D27" w14:textId="4907C54B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1.03</w:t>
            </w:r>
          </w:p>
        </w:tc>
      </w:tr>
      <w:tr w:rsidR="00DA6A72" w:rsidRPr="009D666E" w14:paraId="5478EE0A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3EA9A09D" w14:textId="77777777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d6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0C836D3F" w14:textId="2A687A9C" w:rsidR="00DA6A72" w:rsidRPr="009D666E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dC304@ N3 -Glu756@HE2</w:t>
            </w:r>
          </w:p>
        </w:tc>
        <w:tc>
          <w:tcPr>
            <w:tcW w:w="621" w:type="dxa"/>
            <w:shd w:val="clear" w:color="auto" w:fill="auto"/>
            <w:vAlign w:val="center"/>
          </w:tcPr>
          <w:p w14:paraId="2902C4EF" w14:textId="419F6775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1.62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A49BD65" w14:textId="1B50C627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1.61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9F3AADA" w14:textId="04CE870F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EE3AE6" w14:textId="02200978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1.29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373E5ED" w14:textId="2217EADB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048A245" w14:textId="0A999820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D85FD92" w14:textId="416DAF75" w:rsidR="00DA6A72" w:rsidRPr="00DA6A72" w:rsidRDefault="00DA6A72" w:rsidP="00DA6A72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DA6A72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1.68</w:t>
            </w:r>
          </w:p>
        </w:tc>
      </w:tr>
      <w:tr w:rsidR="00791870" w:rsidRPr="009D666E" w14:paraId="44B559D0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3E50CE6C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d7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3D0BE871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dC304@C5-SAM@C5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0CE0FD69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3.27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E666E20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3.31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2A9B9852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2F3B56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3.37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0E7C65A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3.38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16B14C1B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2.31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2AC16062" w14:textId="77777777" w:rsidR="00887353" w:rsidRPr="00DA6A72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1.54</w:t>
            </w:r>
          </w:p>
        </w:tc>
      </w:tr>
      <w:tr w:rsidR="00791870" w:rsidRPr="009D666E" w14:paraId="691F5F26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7C436962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d8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412ED93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SAM@C5-SAM@S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3D504D07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4CA7DFE8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1.81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5F45A35E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99300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E398F13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1.81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1132B9E6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2.28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621278E8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3.38</w:t>
            </w:r>
          </w:p>
        </w:tc>
      </w:tr>
      <w:tr w:rsidR="00791870" w:rsidRPr="009D666E" w14:paraId="19BBDC28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73921B9A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000000"/>
              </w:rPr>
            </w:pPr>
            <w:r w:rsidRPr="009D666E">
              <w:rPr>
                <w:rFonts w:ascii="Times" w:eastAsia="Times New Roman" w:hAnsi="Times" w:cs="Times"/>
                <w:i/>
                <w:iCs/>
                <w:color w:val="000000"/>
                <w:lang w:val="en-AU"/>
              </w:rPr>
              <w:t>Φ</w:t>
            </w: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1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4739EB3D" w14:textId="3BAA824B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dC304@H6-C6-C5-N1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14026C96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3C0C7FC6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0.92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468E9B22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1.35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E236C6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-31.27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D7A3D85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-43.06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35970E27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-61.17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F06CB27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-80.72</w:t>
            </w:r>
          </w:p>
        </w:tc>
      </w:tr>
      <w:tr w:rsidR="00791870" w:rsidRPr="009D666E" w14:paraId="65EAB339" w14:textId="77777777" w:rsidTr="00DA6A72">
        <w:trPr>
          <w:trHeight w:val="537"/>
        </w:trPr>
        <w:tc>
          <w:tcPr>
            <w:tcW w:w="965" w:type="dxa"/>
            <w:shd w:val="clear" w:color="auto" w:fill="auto"/>
            <w:vAlign w:val="center"/>
            <w:hideMark/>
          </w:tcPr>
          <w:p w14:paraId="56F9BBFA" w14:textId="3D95D888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000000"/>
              </w:rPr>
            </w:pPr>
            <w:r w:rsidRPr="009D666E">
              <w:rPr>
                <w:rFonts w:ascii="Times" w:eastAsia="Times New Roman" w:hAnsi="Times" w:cs="Times"/>
                <w:i/>
                <w:iCs/>
                <w:color w:val="000000"/>
                <w:lang w:val="en-AU"/>
              </w:rPr>
              <w:t>Φ</w:t>
            </w:r>
            <w:r w:rsidR="007D630A">
              <w:rPr>
                <w:rFonts w:ascii="Times" w:eastAsia="Times New Roman" w:hAnsi="Times" w:cs="Times"/>
                <w:color w:val="000000"/>
                <w:lang w:val="en-AU"/>
              </w:rPr>
              <w:t>3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14:paraId="45AD50AB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</w:rPr>
            </w:pPr>
            <w:r w:rsidRPr="009D666E">
              <w:rPr>
                <w:rFonts w:ascii="Times" w:eastAsia="Times New Roman" w:hAnsi="Times" w:cs="Times"/>
                <w:color w:val="000000"/>
                <w:lang w:val="en-AU"/>
              </w:rPr>
              <w:t>SAM@H7-C5-H8-H9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14:paraId="24FC8AB6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-125.9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76232C0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-126</w:t>
            </w:r>
          </w:p>
        </w:tc>
        <w:tc>
          <w:tcPr>
            <w:tcW w:w="941" w:type="dxa"/>
            <w:shd w:val="clear" w:color="auto" w:fill="auto"/>
            <w:vAlign w:val="center"/>
            <w:hideMark/>
          </w:tcPr>
          <w:p w14:paraId="5D419FED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-125.67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A13F6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-124.41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C31E2CF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-124.1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14:paraId="20D729D2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-172.62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796C1243" w14:textId="77777777" w:rsidR="00887353" w:rsidRPr="009D666E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sz w:val="18"/>
                <w:szCs w:val="18"/>
              </w:rPr>
            </w:pPr>
            <w:r w:rsidRPr="009D666E">
              <w:rPr>
                <w:rFonts w:ascii="Times" w:eastAsia="Times New Roman" w:hAnsi="Times" w:cs="Times"/>
                <w:color w:val="000000"/>
                <w:sz w:val="18"/>
                <w:szCs w:val="18"/>
                <w:lang w:val="en-AU"/>
              </w:rPr>
              <w:t>118.76</w:t>
            </w:r>
          </w:p>
        </w:tc>
      </w:tr>
    </w:tbl>
    <w:p w14:paraId="7E194916" w14:textId="675BF10B" w:rsidR="00E705F7" w:rsidRPr="009D666E" w:rsidRDefault="00E705F7" w:rsidP="003A2455">
      <w:pPr>
        <w:spacing w:after="0" w:line="240" w:lineRule="auto"/>
        <w:jc w:val="both"/>
        <w:rPr>
          <w:rFonts w:ascii="Times" w:hAnsi="Times" w:cs="Times"/>
          <w:b/>
          <w:bCs/>
          <w:lang w:val="en-AU"/>
        </w:rPr>
      </w:pPr>
    </w:p>
    <w:p w14:paraId="708E1BF3" w14:textId="77777777" w:rsidR="00560C45" w:rsidRDefault="00560C45" w:rsidP="00B649F6">
      <w:pPr>
        <w:jc w:val="both"/>
        <w:rPr>
          <w:rFonts w:ascii="Times" w:hAnsi="Times" w:cs="Times"/>
          <w:b/>
          <w:bCs/>
          <w:lang w:val="en-AU"/>
        </w:rPr>
        <w:sectPr w:rsidR="00560C45" w:rsidSect="004E7D22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35F34CEF" w14:textId="3F159DB8" w:rsidR="00E705F7" w:rsidRPr="00B66AF4" w:rsidRDefault="00E705F7" w:rsidP="003A2455">
      <w:pPr>
        <w:spacing w:after="0" w:line="240" w:lineRule="auto"/>
        <w:jc w:val="both"/>
        <w:rPr>
          <w:rFonts w:ascii="Times" w:hAnsi="Times" w:cs="Times"/>
          <w:color w:val="000000" w:themeColor="text1"/>
        </w:rPr>
      </w:pPr>
      <w:r w:rsidRPr="00B66AF4">
        <w:rPr>
          <w:rFonts w:ascii="Times" w:hAnsi="Times" w:cs="Times"/>
          <w:b/>
          <w:bCs/>
          <w:color w:val="000000" w:themeColor="text1"/>
          <w:lang w:val="en-AU"/>
        </w:rPr>
        <w:lastRenderedPageBreak/>
        <w:t>Table S</w:t>
      </w:r>
      <w:r w:rsidR="001B5ED2" w:rsidRPr="00B66AF4">
        <w:rPr>
          <w:rFonts w:ascii="Times" w:hAnsi="Times" w:cs="Times"/>
          <w:b/>
          <w:bCs/>
          <w:color w:val="000000" w:themeColor="text1"/>
          <w:lang w:val="en-AU"/>
        </w:rPr>
        <w:t>2</w:t>
      </w:r>
      <w:r w:rsidRPr="00B66AF4">
        <w:rPr>
          <w:rFonts w:ascii="Times" w:hAnsi="Times" w:cs="Times"/>
          <w:color w:val="000000" w:themeColor="text1"/>
          <w:lang w:val="en-AU"/>
        </w:rPr>
        <w:t>. The detail</w:t>
      </w:r>
      <w:r w:rsidR="006F7D7C" w:rsidRPr="00B66AF4">
        <w:rPr>
          <w:rFonts w:ascii="Times" w:hAnsi="Times" w:cs="Times"/>
          <w:color w:val="000000" w:themeColor="text1"/>
          <w:lang w:val="en-AU"/>
        </w:rPr>
        <w:t>ed</w:t>
      </w:r>
      <w:r w:rsidRPr="00B66AF4">
        <w:rPr>
          <w:rFonts w:ascii="Times" w:hAnsi="Times" w:cs="Times"/>
          <w:color w:val="000000" w:themeColor="text1"/>
          <w:lang w:val="en-AU"/>
        </w:rPr>
        <w:t xml:space="preserve"> key distances and dihedral from reactant state to IM</w:t>
      </w:r>
      <w:r w:rsidR="00C7212B" w:rsidRPr="00B66AF4">
        <w:rPr>
          <w:rFonts w:ascii="Times" w:hAnsi="Times" w:cs="Times"/>
          <w:color w:val="000000" w:themeColor="text1"/>
          <w:lang w:val="en-AU"/>
        </w:rPr>
        <w:t>3</w:t>
      </w:r>
      <w:r w:rsidRPr="00B66AF4">
        <w:rPr>
          <w:rFonts w:ascii="Times" w:hAnsi="Times" w:cs="Times"/>
          <w:color w:val="000000" w:themeColor="text1"/>
          <w:lang w:val="en-AU"/>
        </w:rPr>
        <w:t xml:space="preserve"> in the DNMT3A-DNA</w:t>
      </w:r>
      <w:r w:rsidRPr="00B66AF4">
        <w:rPr>
          <w:rFonts w:ascii="Times" w:hAnsi="Times" w:cs="Times"/>
          <w:color w:val="000000" w:themeColor="text1"/>
          <w:vertAlign w:val="superscript"/>
          <w:lang w:val="en-AU"/>
        </w:rPr>
        <w:t>AZA</w:t>
      </w:r>
      <w:r w:rsidRPr="00B66AF4">
        <w:rPr>
          <w:rFonts w:ascii="Times" w:hAnsi="Times" w:cs="Times"/>
          <w:color w:val="000000" w:themeColor="text1"/>
          <w:lang w:val="en-AU"/>
        </w:rPr>
        <w:t xml:space="preserve"> system (unit=Å, dihedral unit=°).</w:t>
      </w:r>
    </w:p>
    <w:tbl>
      <w:tblPr>
        <w:tblW w:w="11176" w:type="dxa"/>
        <w:tblLook w:val="04A0" w:firstRow="1" w:lastRow="0" w:firstColumn="1" w:lastColumn="0" w:noHBand="0" w:noVBand="1"/>
      </w:tblPr>
      <w:tblGrid>
        <w:gridCol w:w="1047"/>
        <w:gridCol w:w="2922"/>
        <w:gridCol w:w="851"/>
        <w:gridCol w:w="992"/>
        <w:gridCol w:w="938"/>
        <w:gridCol w:w="1188"/>
        <w:gridCol w:w="1134"/>
        <w:gridCol w:w="938"/>
        <w:gridCol w:w="1166"/>
      </w:tblGrid>
      <w:tr w:rsidR="00B66AF4" w:rsidRPr="00B66AF4" w14:paraId="19357B2B" w14:textId="77777777" w:rsidTr="00B649F6">
        <w:trPr>
          <w:trHeight w:val="537"/>
        </w:trPr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B3DBF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</w:rPr>
              <w:t> 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CA8D1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</w:rPr>
              <w:t>Distance detail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5515D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F24CA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34894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41E86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CD366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6B91D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844D5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IM3</w:t>
            </w:r>
          </w:p>
        </w:tc>
      </w:tr>
      <w:tr w:rsidR="00B66AF4" w:rsidRPr="00B66AF4" w14:paraId="2B769AB2" w14:textId="77777777" w:rsidTr="0037226F">
        <w:trPr>
          <w:trHeight w:val="537"/>
        </w:trPr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2E7A7" w14:textId="77777777" w:rsidR="00887353" w:rsidRPr="00B66AF4" w:rsidRDefault="00887353" w:rsidP="0037226F">
            <w:pPr>
              <w:spacing w:after="0" w:line="240" w:lineRule="auto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D300" w14:textId="77777777" w:rsidR="00887353" w:rsidRPr="00B66AF4" w:rsidRDefault="00887353" w:rsidP="0037226F">
            <w:pPr>
              <w:spacing w:after="0" w:line="240" w:lineRule="auto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Cys710@SG-Cys710@HG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47EF6" w14:textId="43B46C3B" w:rsidR="00887353" w:rsidRPr="00B66AF4" w:rsidRDefault="008E2CF6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7AD02" w14:textId="7F26624C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1.55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5197D" w14:textId="7E95F81D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1.96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FC29A" w14:textId="5A5C7023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F60BF" w14:textId="2746D572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2.43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F77DF" w14:textId="63772B03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682D9" w14:textId="6DB9FF8F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2.58</w:t>
            </w:r>
          </w:p>
        </w:tc>
      </w:tr>
      <w:tr w:rsidR="00B66AF4" w:rsidRPr="00B66AF4" w14:paraId="00962FD1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96CAB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d2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A92F7" w14:textId="77777777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Cys710@HG-WAT@O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50C70" w14:textId="20FC3E99" w:rsidR="00887353" w:rsidRPr="00B66AF4" w:rsidRDefault="008E2CF6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AEBB9" w14:textId="138DF941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1D32D" w14:textId="489FE018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F3D51" w14:textId="3864DC60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32277" w14:textId="106718AF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E2CAA" w14:textId="5E2AA1D4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42BEF" w14:textId="248F1AF5" w:rsidR="00887353" w:rsidRPr="00B66AF4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</w:tr>
      <w:tr w:rsidR="00491035" w:rsidRPr="00491035" w14:paraId="222554FE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5288C" w14:textId="77777777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d3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13F3A" w14:textId="53B464DA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WAT@H2-</w:t>
            </w: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AZA@OP1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38913" w14:textId="0409A1D9" w:rsidR="00887353" w:rsidRPr="00491035" w:rsidRDefault="008E2CF6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E5678" w14:textId="2109F3C9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1..56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83F1D" w14:textId="15DA2423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1.35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A2FC0" w14:textId="6CA91C71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0EDDA" w14:textId="2EB51110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183F6" w14:textId="735C6FF2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03DF2" w14:textId="3C3F8EA6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1.05</w:t>
            </w:r>
          </w:p>
        </w:tc>
      </w:tr>
      <w:tr w:rsidR="00491035" w:rsidRPr="00491035" w14:paraId="5F28B454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A534B" w14:textId="77777777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d4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A0E82" w14:textId="1EBADACA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Cys710@SG-</w:t>
            </w: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AZA@C6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B55C9" w14:textId="7DEA2863" w:rsidR="00887353" w:rsidRPr="00491035" w:rsidRDefault="008E2CF6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6E194" w14:textId="6D505A55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8B146" w14:textId="3EA65B86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3.17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A158" w14:textId="7C51A4BA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2.</w:t>
            </w:r>
            <w:r w:rsidR="00D75A65"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100E9" w14:textId="426B0FA4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CC887" w14:textId="2043DDDF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5D3BD" w14:textId="66A37EF0" w:rsidR="00887353" w:rsidRPr="00491035" w:rsidRDefault="0088735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1.90</w:t>
            </w:r>
          </w:p>
        </w:tc>
      </w:tr>
      <w:tr w:rsidR="00B66AF4" w:rsidRPr="00B66AF4" w14:paraId="2C0BBE63" w14:textId="77777777" w:rsidTr="00291A41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ADCF9" w14:textId="77777777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d5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C09DC" w14:textId="655CAB98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Glu756@HE2-Glu756@OE2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308C1" w14:textId="2F2FD723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380B3" w14:textId="595D294A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D096E" w14:textId="6605D1F9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F6F7F" w14:textId="08553259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56B66" w14:textId="47794198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6041C" w14:textId="11D64614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84C17" w14:textId="644B2948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1.03</w:t>
            </w:r>
          </w:p>
        </w:tc>
      </w:tr>
      <w:tr w:rsidR="00491035" w:rsidRPr="00491035" w14:paraId="1A5554CD" w14:textId="77777777" w:rsidTr="00291A41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3A000" w14:textId="77777777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d6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DF725" w14:textId="65F6AEE4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AZA@N3</w:t>
            </w: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-Glu756@HE2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F0370" w14:textId="43A0532B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38D9E" w14:textId="78A37980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CCD81" w14:textId="32791E62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1.62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47EF1" w14:textId="6B8F6B3E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AB3CF" w14:textId="78121AF6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0FBEA" w14:textId="69A14FDE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D398A" w14:textId="6C81E544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1.65</w:t>
            </w:r>
          </w:p>
        </w:tc>
      </w:tr>
      <w:tr w:rsidR="00491035" w:rsidRPr="00491035" w14:paraId="62DF6DF1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0514" w14:textId="77777777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d7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6AA7B" w14:textId="1368F246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AZA @N4</w:t>
            </w: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-SAM@C5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6FED5" w14:textId="5639A1D5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B1C87" w14:textId="277E720B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23723" w14:textId="38E9C858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3.17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A4096" w14:textId="7BB7A238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8D73D" w14:textId="4ED73EC5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60466" w14:textId="328FF24B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2.16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6A3C" w14:textId="574F0235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1.49</w:t>
            </w:r>
          </w:p>
        </w:tc>
      </w:tr>
      <w:tr w:rsidR="00B66AF4" w:rsidRPr="00B66AF4" w14:paraId="554EEE3B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990FE" w14:textId="77777777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d8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C1CF8" w14:textId="77777777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SAM@C5-SAM@S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00E84" w14:textId="5E6698DE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9AF2E" w14:textId="0D1498BA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2274A" w14:textId="6A33D981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A28D6" w14:textId="622C2412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AF57A" w14:textId="5270AA31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839B6" w14:textId="473E09F8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AE6A3" w14:textId="321145B6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3.22</w:t>
            </w:r>
          </w:p>
        </w:tc>
      </w:tr>
      <w:tr w:rsidR="00491035" w:rsidRPr="00491035" w14:paraId="4E9ED82A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6204E" w14:textId="6B6C0146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i/>
                <w:iCs/>
                <w:color w:val="5B9BD5" w:themeColor="accent5"/>
                <w:lang w:val="en-AU"/>
              </w:rPr>
              <w:t>Φ</w:t>
            </w: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1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22620" w14:textId="10974B55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AZA @H6-C6-N4-C5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D9901" w14:textId="5D8B0032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178.56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38D1D" w14:textId="5BAC300E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-179.43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94B88" w14:textId="77BC7A39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-178.71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36A82" w14:textId="14A9E78D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162.37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30C53" w14:textId="5524D607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136.08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CA984" w14:textId="0133A12A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159.01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FECDE" w14:textId="34BA7AD6" w:rsidR="00291A41" w:rsidRPr="00491035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167.90</w:t>
            </w:r>
          </w:p>
        </w:tc>
      </w:tr>
      <w:tr w:rsidR="00B66AF4" w:rsidRPr="00B66AF4" w14:paraId="28E91E94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D7A317" w14:textId="40DF8088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i/>
                <w:iCs/>
                <w:color w:val="000000" w:themeColor="text1"/>
                <w:lang w:val="en-AU"/>
              </w:rPr>
              <w:t>Φ</w:t>
            </w: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3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88F68" w14:textId="77777777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SAM@H7-C5-H8-H9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271C2" w14:textId="56D00F96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2E563" w14:textId="71072E85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124.53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76CC80" w14:textId="3B90944C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-124.61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90138F" w14:textId="3496001A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50BBE1" w14:textId="798EACC6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-125.15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49F13" w14:textId="71872522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-173.15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76ACE" w14:textId="68A87745" w:rsidR="00291A41" w:rsidRPr="00B66AF4" w:rsidRDefault="00291A41" w:rsidP="00291A41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119.02</w:t>
            </w:r>
          </w:p>
        </w:tc>
      </w:tr>
    </w:tbl>
    <w:p w14:paraId="1246E105" w14:textId="0D2281D5" w:rsidR="00E705F7" w:rsidRPr="00B66AF4" w:rsidRDefault="00E705F7" w:rsidP="00B649F6">
      <w:pPr>
        <w:jc w:val="both"/>
        <w:rPr>
          <w:rFonts w:ascii="Times" w:hAnsi="Times" w:cs="Times"/>
          <w:color w:val="000000" w:themeColor="text1"/>
        </w:rPr>
      </w:pPr>
    </w:p>
    <w:p w14:paraId="3F2EA291" w14:textId="77777777" w:rsidR="00560C45" w:rsidRPr="00B66AF4" w:rsidRDefault="00560C45" w:rsidP="00B649F6">
      <w:pPr>
        <w:jc w:val="both"/>
        <w:rPr>
          <w:rFonts w:ascii="Times" w:hAnsi="Times" w:cs="Times"/>
          <w:color w:val="000000" w:themeColor="text1"/>
        </w:rPr>
        <w:sectPr w:rsidR="00560C45" w:rsidRPr="00B66AF4" w:rsidSect="004E7D22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7CBC2908" w14:textId="234BC23E" w:rsidR="004E7D22" w:rsidRPr="00B66AF4" w:rsidRDefault="00E705F7" w:rsidP="00B649F6">
      <w:pPr>
        <w:spacing w:after="0" w:line="240" w:lineRule="auto"/>
        <w:jc w:val="both"/>
        <w:rPr>
          <w:color w:val="000000" w:themeColor="text1"/>
        </w:rPr>
      </w:pPr>
      <w:bookmarkStart w:id="11" w:name="_Hlk136707988"/>
      <w:r w:rsidRPr="00B66AF4">
        <w:rPr>
          <w:rFonts w:ascii="Times" w:hAnsi="Times" w:cs="Times"/>
          <w:b/>
          <w:bCs/>
          <w:color w:val="000000" w:themeColor="text1"/>
          <w:lang w:val="en-AU"/>
        </w:rPr>
        <w:lastRenderedPageBreak/>
        <w:t>Table S</w:t>
      </w:r>
      <w:r w:rsidR="001B5ED2" w:rsidRPr="00B66AF4">
        <w:rPr>
          <w:rFonts w:ascii="Times" w:hAnsi="Times" w:cs="Times"/>
          <w:b/>
          <w:bCs/>
          <w:color w:val="000000" w:themeColor="text1"/>
          <w:lang w:val="en-AU"/>
        </w:rPr>
        <w:t>3</w:t>
      </w:r>
      <w:r w:rsidR="00567F91" w:rsidRPr="00B66AF4">
        <w:rPr>
          <w:rFonts w:ascii="Times" w:hAnsi="Times" w:cs="Times"/>
          <w:b/>
          <w:bCs/>
          <w:color w:val="000000" w:themeColor="text1"/>
          <w:lang w:val="en-AU"/>
        </w:rPr>
        <w:t>.</w:t>
      </w:r>
      <w:r w:rsidRPr="00B66AF4">
        <w:rPr>
          <w:rFonts w:ascii="Times" w:hAnsi="Times" w:cs="Times"/>
          <w:color w:val="000000" w:themeColor="text1"/>
          <w:lang w:val="en-AU"/>
        </w:rPr>
        <w:t xml:space="preserve"> The detail</w:t>
      </w:r>
      <w:r w:rsidR="00FE7EF0" w:rsidRPr="00B66AF4">
        <w:rPr>
          <w:rFonts w:ascii="Times" w:hAnsi="Times" w:cs="Times"/>
          <w:color w:val="000000" w:themeColor="text1"/>
          <w:lang w:val="en-AU"/>
        </w:rPr>
        <w:t>ed</w:t>
      </w:r>
      <w:r w:rsidRPr="00B66AF4">
        <w:rPr>
          <w:rFonts w:ascii="Times" w:hAnsi="Times" w:cs="Times"/>
          <w:color w:val="000000" w:themeColor="text1"/>
          <w:lang w:val="en-AU"/>
        </w:rPr>
        <w:t xml:space="preserve"> key distances and dihedral from reactant state to IM</w:t>
      </w:r>
      <w:r w:rsidR="00C7212B" w:rsidRPr="00B66AF4">
        <w:rPr>
          <w:rFonts w:ascii="Times" w:hAnsi="Times" w:cs="Times"/>
          <w:color w:val="000000" w:themeColor="text1"/>
          <w:lang w:val="en-AU"/>
        </w:rPr>
        <w:t>3</w:t>
      </w:r>
      <w:r w:rsidRPr="00B66AF4">
        <w:rPr>
          <w:rFonts w:ascii="Times" w:hAnsi="Times" w:cs="Times"/>
          <w:color w:val="000000" w:themeColor="text1"/>
          <w:lang w:val="en-AU"/>
        </w:rPr>
        <w:t xml:space="preserve"> in the DNMT3A-DNA</w:t>
      </w:r>
      <w:r w:rsidRPr="00B66AF4">
        <w:rPr>
          <w:rFonts w:ascii="Times" w:hAnsi="Times" w:cs="Times"/>
          <w:color w:val="000000" w:themeColor="text1"/>
          <w:vertAlign w:val="superscript"/>
          <w:lang w:val="en-AU"/>
        </w:rPr>
        <w:t>ZEB</w:t>
      </w:r>
      <w:r w:rsidRPr="00B66AF4">
        <w:rPr>
          <w:rFonts w:ascii="Times" w:hAnsi="Times" w:cs="Times"/>
          <w:color w:val="000000" w:themeColor="text1"/>
          <w:lang w:val="en-AU"/>
        </w:rPr>
        <w:t xml:space="preserve"> system (unit=Å, dihedral unit=°).</w:t>
      </w:r>
      <w:bookmarkEnd w:id="11"/>
    </w:p>
    <w:tbl>
      <w:tblPr>
        <w:tblW w:w="11570" w:type="dxa"/>
        <w:tblLook w:val="04A0" w:firstRow="1" w:lastRow="0" w:firstColumn="1" w:lastColumn="0" w:noHBand="0" w:noVBand="1"/>
      </w:tblPr>
      <w:tblGrid>
        <w:gridCol w:w="1047"/>
        <w:gridCol w:w="2922"/>
        <w:gridCol w:w="1134"/>
        <w:gridCol w:w="993"/>
        <w:gridCol w:w="938"/>
        <w:gridCol w:w="1330"/>
        <w:gridCol w:w="850"/>
        <w:gridCol w:w="1418"/>
        <w:gridCol w:w="938"/>
      </w:tblGrid>
      <w:tr w:rsidR="00B66AF4" w:rsidRPr="00B66AF4" w14:paraId="7264E10E" w14:textId="77777777" w:rsidTr="00B649F6">
        <w:trPr>
          <w:trHeight w:val="537"/>
        </w:trPr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ADAF4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</w:rPr>
              <w:t> 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EC0F9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</w:rPr>
              <w:t>Distance detail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DCD86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268F1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0C889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9E138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21D0E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1515E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TS3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B4E3B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IM3</w:t>
            </w:r>
          </w:p>
        </w:tc>
      </w:tr>
      <w:tr w:rsidR="00B66AF4" w:rsidRPr="00B66AF4" w14:paraId="748BB79D" w14:textId="77777777" w:rsidTr="00B649F6">
        <w:trPr>
          <w:trHeight w:val="537"/>
        </w:trPr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DC0F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FC98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Cys710@SG-Cys710@HG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F488F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F5AA9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1.54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5CE86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1.97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0CF4F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DE171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E7A6E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2.47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B8149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2.58</w:t>
            </w:r>
          </w:p>
        </w:tc>
      </w:tr>
      <w:tr w:rsidR="00B66AF4" w:rsidRPr="00B66AF4" w14:paraId="2F4A9BB4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00A08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d2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DA276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Cys710@HG-WAT@O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E3C45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AEDC5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07C14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4D91E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A232C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42F92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ACAF" w14:textId="77777777" w:rsidR="00FA2E03" w:rsidRPr="00B66AF4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0.97</w:t>
            </w:r>
          </w:p>
        </w:tc>
      </w:tr>
      <w:tr w:rsidR="00491035" w:rsidRPr="00491035" w14:paraId="122ED754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411F8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d3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23F2B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 xml:space="preserve">WAT@H2- </w:t>
            </w: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ZEB@OP1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E39EC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2.00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102C1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36ECC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1.36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E42EE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A6E7F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D9CEE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A4967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1.05</w:t>
            </w:r>
          </w:p>
        </w:tc>
      </w:tr>
      <w:tr w:rsidR="00491035" w:rsidRPr="00491035" w14:paraId="672B3BAC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75C00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d4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4576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Cys710@SG-</w:t>
            </w: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ZEB@C6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2BB6C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D0C4F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DDFA8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3.20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A0945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2.37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282B7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DA0D7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02368" w14:textId="77777777" w:rsidR="00FA2E03" w:rsidRPr="00491035" w:rsidRDefault="00FA2E03" w:rsidP="00B649F6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1.88</w:t>
            </w:r>
          </w:p>
        </w:tc>
      </w:tr>
      <w:tr w:rsidR="00B66AF4" w:rsidRPr="00B66AF4" w14:paraId="32E81AF1" w14:textId="77777777" w:rsidTr="004E63FD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D2F19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d5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47DFE" w14:textId="4A50B2CC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Glu756@HE2-Glu756@OE2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23DAE" w14:textId="14E81474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541B3" w14:textId="26655F8A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6271A" w14:textId="1A0EE9DB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6D754" w14:textId="492E3D4A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F84E9" w14:textId="0DF22BB5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ABEDA" w14:textId="1E8380D8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893B9" w14:textId="35F299E3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1.01</w:t>
            </w:r>
          </w:p>
        </w:tc>
      </w:tr>
      <w:tr w:rsidR="00491035" w:rsidRPr="00491035" w14:paraId="771C388F" w14:textId="77777777" w:rsidTr="004E63FD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E5769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d6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C1209" w14:textId="33A1B311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</w:rPr>
            </w:pPr>
            <w:r w:rsidRPr="00491035">
              <w:rPr>
                <w:rFonts w:ascii="Times New Roman" w:hAnsi="Times New Roman" w:cs="Times New Roman"/>
                <w:b/>
                <w:bCs/>
                <w:color w:val="5B9BD5" w:themeColor="accent5"/>
                <w:lang w:val="en-AU"/>
              </w:rPr>
              <w:t>ZEB@N3</w:t>
            </w:r>
            <w:r w:rsidRPr="00491035">
              <w:rPr>
                <w:rFonts w:ascii="Times New Roman" w:hAnsi="Times New Roman" w:cs="Times New Roman"/>
                <w:color w:val="5B9BD5" w:themeColor="accent5"/>
                <w:lang w:val="en-AU"/>
              </w:rPr>
              <w:t>-Glu756@HE2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CDAA1" w14:textId="5D5F5D21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C39F7" w14:textId="2E849F8B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88CA7" w14:textId="30E96832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8A6EE" w14:textId="054F11B2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8BE25" w14:textId="456690BD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3686E" w14:textId="0ACB698C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A3FBE" w14:textId="389CCCE4" w:rsidR="004E63FD" w:rsidRPr="00491035" w:rsidRDefault="004E63FD" w:rsidP="004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 New Roman" w:hAnsi="Times New Roman" w:cs="Times New Roman"/>
                <w:color w:val="5B9BD5" w:themeColor="accent5"/>
                <w:sz w:val="18"/>
                <w:szCs w:val="18"/>
              </w:rPr>
              <w:t>1.71</w:t>
            </w:r>
          </w:p>
        </w:tc>
      </w:tr>
      <w:tr w:rsidR="00491035" w:rsidRPr="00491035" w14:paraId="70E6BC34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2AC4E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d7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8E49C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ZEB@C5-</w:t>
            </w: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SAM@C5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6F7F5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35030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827B7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86F00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70C79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3.34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63DA6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2.29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7CBEB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1.56</w:t>
            </w:r>
          </w:p>
        </w:tc>
      </w:tr>
      <w:tr w:rsidR="00B66AF4" w:rsidRPr="00B66AF4" w14:paraId="32D10425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EFBD1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d8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F748A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SAM@C5-SAM@S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B664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FCF27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AE72F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3ABA7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CD447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1.81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85A85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2.30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57908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3.42</w:t>
            </w:r>
          </w:p>
        </w:tc>
      </w:tr>
      <w:tr w:rsidR="00491035" w:rsidRPr="00491035" w14:paraId="48851C2B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8C9EC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i/>
                <w:iCs/>
                <w:color w:val="5B9BD5" w:themeColor="accent5"/>
                <w:lang w:val="en-AU"/>
              </w:rPr>
              <w:t>Φ</w:t>
            </w:r>
            <w:r w:rsidRPr="00491035">
              <w:rPr>
                <w:rFonts w:ascii="Times" w:eastAsia="Times New Roman" w:hAnsi="Times" w:cs="Times"/>
                <w:color w:val="5B9BD5" w:themeColor="accent5"/>
                <w:lang w:val="en-AU"/>
              </w:rPr>
              <w:t>1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72B57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b/>
                <w:bCs/>
                <w:color w:val="5B9BD5" w:themeColor="accent5"/>
              </w:rPr>
            </w:pPr>
            <w:r w:rsidRPr="00491035">
              <w:rPr>
                <w:rFonts w:ascii="Times" w:eastAsia="Times New Roman" w:hAnsi="Times" w:cs="Times"/>
                <w:b/>
                <w:bCs/>
                <w:color w:val="5B9BD5" w:themeColor="accent5"/>
                <w:lang w:val="en-AU"/>
              </w:rPr>
              <w:t>ZEB@H6-C6-C5-N1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682D1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-178.24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58071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-177.90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D33E9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-178.18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D48B5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147.63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B4A81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125.68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60F5B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140.35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7DD65" w14:textId="77777777" w:rsidR="004E63FD" w:rsidRPr="00491035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</w:pPr>
            <w:r w:rsidRPr="00491035">
              <w:rPr>
                <w:rFonts w:ascii="Times" w:eastAsia="Times New Roman" w:hAnsi="Times" w:cs="Times"/>
                <w:color w:val="5B9BD5" w:themeColor="accent5"/>
                <w:sz w:val="18"/>
                <w:szCs w:val="18"/>
              </w:rPr>
              <w:t>153.68</w:t>
            </w:r>
          </w:p>
        </w:tc>
      </w:tr>
      <w:tr w:rsidR="00B66AF4" w:rsidRPr="00B66AF4" w14:paraId="41DEAE78" w14:textId="77777777" w:rsidTr="00B649F6">
        <w:trPr>
          <w:trHeight w:val="537"/>
        </w:trPr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68B78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i/>
                <w:iCs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i/>
                <w:iCs/>
                <w:color w:val="000000" w:themeColor="text1"/>
                <w:lang w:val="en-AU"/>
              </w:rPr>
              <w:t>Φ</w:t>
            </w: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3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715002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lang w:val="en-AU"/>
              </w:rPr>
              <w:t>SAM@H7-C5-H8-H9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175FA0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-125.37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C638E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3FDC1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-125.15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A8D50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BBF261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-124.78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4E6C8A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-174.46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6B79C" w14:textId="77777777" w:rsidR="004E63FD" w:rsidRPr="00B66AF4" w:rsidRDefault="004E63FD" w:rsidP="004E63FD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</w:pPr>
            <w:r w:rsidRPr="00B66AF4">
              <w:rPr>
                <w:rFonts w:ascii="Times" w:eastAsia="Times New Roman" w:hAnsi="Times" w:cs="Times"/>
                <w:color w:val="000000" w:themeColor="text1"/>
                <w:sz w:val="18"/>
                <w:szCs w:val="18"/>
              </w:rPr>
              <w:t>118.00</w:t>
            </w:r>
          </w:p>
        </w:tc>
      </w:tr>
    </w:tbl>
    <w:p w14:paraId="6B11B411" w14:textId="77777777" w:rsidR="00FA2E03" w:rsidRPr="00841225" w:rsidRDefault="00FA2E03" w:rsidP="00B649F6">
      <w:pPr>
        <w:jc w:val="both"/>
        <w:rPr>
          <w:color w:val="FF0000"/>
        </w:rPr>
        <w:sectPr w:rsidR="00FA2E03" w:rsidRPr="00841225" w:rsidSect="004E7D22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p w14:paraId="1CF918F2" w14:textId="77777777" w:rsidR="007D630A" w:rsidRDefault="007D630A" w:rsidP="00B649F6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F95983" w14:textId="63767C5F" w:rsidR="007D630A" w:rsidRDefault="004131F7" w:rsidP="00B649F6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55EBDDF" wp14:editId="1A553570">
            <wp:extent cx="5486400" cy="1878330"/>
            <wp:effectExtent l="0" t="0" r="0" b="7620"/>
            <wp:docPr id="8806446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816A0" w14:textId="6ACC09A9" w:rsidR="00F47134" w:rsidRDefault="0012568E" w:rsidP="00B649F6">
      <w:pPr>
        <w:jc w:val="both"/>
        <w:rPr>
          <w:rFonts w:ascii="Times New Roman" w:hAnsi="Times New Roman"/>
          <w:sz w:val="24"/>
          <w:szCs w:val="24"/>
        </w:rPr>
      </w:pPr>
      <w:r w:rsidRPr="002C50B8">
        <w:rPr>
          <w:rFonts w:ascii="Times New Roman" w:hAnsi="Times New Roman"/>
          <w:b/>
          <w:bCs/>
          <w:sz w:val="24"/>
          <w:szCs w:val="24"/>
        </w:rPr>
        <w:t>Figure S</w:t>
      </w:r>
      <w:r w:rsidR="002A5C4F">
        <w:rPr>
          <w:rFonts w:ascii="Times New Roman" w:hAnsi="Times New Roman"/>
          <w:b/>
          <w:bCs/>
          <w:sz w:val="24"/>
          <w:szCs w:val="24"/>
        </w:rPr>
        <w:t>2</w:t>
      </w:r>
      <w:r w:rsidRPr="002C50B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The RMSD of the IM3 structures in </w:t>
      </w:r>
      <w:r w:rsidR="003A2455">
        <w:rPr>
          <w:rFonts w:ascii="Times New Roman" w:hAnsi="Times New Roman"/>
          <w:sz w:val="24"/>
          <w:szCs w:val="24"/>
        </w:rPr>
        <w:t xml:space="preserve">(A) </w:t>
      </w:r>
      <w:r w:rsidR="00467193">
        <w:rPr>
          <w:rFonts w:ascii="Times New Roman" w:hAnsi="Times New Roman"/>
          <w:sz w:val="24"/>
          <w:szCs w:val="24"/>
        </w:rPr>
        <w:t>5m</w:t>
      </w:r>
      <w:r>
        <w:rPr>
          <w:rFonts w:ascii="Times New Roman" w:hAnsi="Times New Roman"/>
          <w:sz w:val="24"/>
          <w:szCs w:val="24"/>
        </w:rPr>
        <w:t>dC</w:t>
      </w:r>
      <w:r w:rsidR="004D6A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 w:rsidR="003A2455">
        <w:rPr>
          <w:rFonts w:ascii="Times New Roman" w:hAnsi="Times New Roman"/>
          <w:sz w:val="24"/>
          <w:szCs w:val="24"/>
        </w:rPr>
        <w:t xml:space="preserve"> (</w:t>
      </w:r>
      <w:r w:rsidR="002B0A04">
        <w:rPr>
          <w:rFonts w:ascii="Times New Roman" w:hAnsi="Times New Roman"/>
          <w:sz w:val="24"/>
          <w:szCs w:val="24"/>
        </w:rPr>
        <w:t>B</w:t>
      </w:r>
      <w:r w:rsidR="003A245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467193">
        <w:rPr>
          <w:rFonts w:ascii="Times New Roman" w:hAnsi="Times New Roman"/>
          <w:sz w:val="24"/>
          <w:szCs w:val="24"/>
        </w:rPr>
        <w:t>5mZEB</w:t>
      </w:r>
      <w:r w:rsidR="004D6A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containing systems.</w:t>
      </w:r>
    </w:p>
    <w:p w14:paraId="7DB68585" w14:textId="77777777" w:rsidR="00560C45" w:rsidRDefault="00560C45" w:rsidP="00B649F6">
      <w:pPr>
        <w:jc w:val="both"/>
        <w:rPr>
          <w:rFonts w:ascii="Times New Roman" w:hAnsi="Times New Roman"/>
          <w:sz w:val="24"/>
          <w:szCs w:val="24"/>
        </w:rPr>
      </w:pPr>
    </w:p>
    <w:p w14:paraId="79B91C49" w14:textId="77777777" w:rsidR="00560C45" w:rsidRDefault="00560C45" w:rsidP="00B649F6">
      <w:pPr>
        <w:jc w:val="both"/>
        <w:rPr>
          <w:rFonts w:ascii="Times New Roman" w:hAnsi="Times New Roman"/>
          <w:sz w:val="24"/>
          <w:szCs w:val="24"/>
        </w:rPr>
        <w:sectPr w:rsidR="00560C45" w:rsidSect="004E7D2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9A82E3" w14:textId="7F291E57" w:rsidR="003D010A" w:rsidRDefault="003D010A" w:rsidP="006013B4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27A37CC" wp14:editId="5923A098">
            <wp:extent cx="5440995" cy="60076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779" cy="6021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1E1F2" w14:textId="4834BF60" w:rsidR="003D010A" w:rsidRDefault="003D010A" w:rsidP="00B649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50B8">
        <w:rPr>
          <w:rFonts w:ascii="Times New Roman" w:hAnsi="Times New Roman"/>
          <w:b/>
          <w:bCs/>
          <w:sz w:val="24"/>
          <w:szCs w:val="24"/>
        </w:rPr>
        <w:t>Figure S</w:t>
      </w:r>
      <w:r w:rsidR="002A5C4F">
        <w:rPr>
          <w:rFonts w:ascii="Times New Roman" w:hAnsi="Times New Roman"/>
          <w:b/>
          <w:bCs/>
          <w:sz w:val="24"/>
          <w:szCs w:val="24"/>
        </w:rPr>
        <w:t>3</w:t>
      </w:r>
      <w:r w:rsidRPr="002C50B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The RDF plot for the two systems. The X-axis refers to the distance between the oxygen atom of the water molecule and the H5 atom of </w:t>
      </w:r>
      <w:r w:rsidR="00CB7027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>5m-dC and</w:t>
      </w:r>
      <w:r w:rsidR="00E1002E">
        <w:rPr>
          <w:rFonts w:ascii="Times New Roman" w:hAnsi="Times New Roman"/>
          <w:sz w:val="24"/>
          <w:szCs w:val="24"/>
        </w:rPr>
        <w:t xml:space="preserve"> (B)</w:t>
      </w:r>
      <w:r>
        <w:rPr>
          <w:rFonts w:ascii="Times New Roman" w:hAnsi="Times New Roman"/>
          <w:sz w:val="24"/>
          <w:szCs w:val="24"/>
        </w:rPr>
        <w:t xml:space="preserve"> 5m-ZEB, respectively. The Y-axis </w:t>
      </w:r>
      <w:r w:rsidR="008F3720">
        <w:rPr>
          <w:rFonts w:ascii="Times New Roman" w:hAnsi="Times New Roman"/>
          <w:sz w:val="24"/>
          <w:szCs w:val="24"/>
        </w:rPr>
        <w:t xml:space="preserve">presents </w:t>
      </w:r>
      <w:r>
        <w:rPr>
          <w:rFonts w:ascii="Times New Roman" w:hAnsi="Times New Roman"/>
          <w:sz w:val="24"/>
          <w:szCs w:val="24"/>
        </w:rPr>
        <w:t>the radial distribution function of the oxygen atoms.</w:t>
      </w:r>
    </w:p>
    <w:p w14:paraId="2C3207B1" w14:textId="77777777" w:rsidR="006013B4" w:rsidRDefault="006013B4" w:rsidP="003A2455">
      <w:pPr>
        <w:jc w:val="both"/>
        <w:rPr>
          <w:rFonts w:ascii="Times New Roman" w:hAnsi="Times New Roman"/>
          <w:sz w:val="24"/>
          <w:szCs w:val="24"/>
        </w:rPr>
      </w:pPr>
    </w:p>
    <w:p w14:paraId="254CD582" w14:textId="77777777" w:rsidR="006013B4" w:rsidRDefault="006013B4" w:rsidP="003A2455">
      <w:pPr>
        <w:jc w:val="both"/>
        <w:rPr>
          <w:rFonts w:ascii="Times New Roman" w:hAnsi="Times New Roman"/>
          <w:sz w:val="24"/>
          <w:szCs w:val="24"/>
        </w:rPr>
        <w:sectPr w:rsidR="006013B4" w:rsidSect="004E7D2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E784A03" w14:textId="7460FE04" w:rsidR="0012568E" w:rsidRDefault="009B3F07" w:rsidP="00B649F6">
      <w:pPr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5B8BEAD" wp14:editId="416D8071">
            <wp:extent cx="5430520" cy="16024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220" cy="1610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8208C" w14:textId="1A7CB407" w:rsidR="0012568E" w:rsidRDefault="0012568E" w:rsidP="00EA3B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AU"/>
        </w:rPr>
      </w:pPr>
      <w:r w:rsidRPr="00EA3B47">
        <w:rPr>
          <w:rFonts w:ascii="Times New Roman" w:hAnsi="Times New Roman" w:cs="Times New Roman"/>
          <w:b/>
          <w:bCs/>
          <w:sz w:val="24"/>
          <w:szCs w:val="24"/>
        </w:rPr>
        <w:t>Figure</w:t>
      </w:r>
      <w:r w:rsidR="002A5C4F" w:rsidRPr="00EA3B47">
        <w:rPr>
          <w:rFonts w:ascii="Times New Roman" w:hAnsi="Times New Roman" w:cs="Times New Roman"/>
          <w:b/>
          <w:bCs/>
          <w:sz w:val="24"/>
          <w:szCs w:val="24"/>
        </w:rPr>
        <w:t xml:space="preserve"> S4</w:t>
      </w:r>
      <w:r w:rsidRPr="00EA3B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A3B47">
        <w:rPr>
          <w:rFonts w:ascii="Times New Roman" w:hAnsi="Times New Roman" w:cs="Times New Roman"/>
          <w:sz w:val="24"/>
          <w:szCs w:val="24"/>
        </w:rPr>
        <w:t xml:space="preserve"> The two </w:t>
      </w:r>
      <w:r w:rsidR="00E127D9" w:rsidRPr="004A3586">
        <w:rPr>
          <w:rFonts w:ascii="Times New Roman" w:hAnsi="Times New Roman" w:cs="Times New Roman"/>
          <w:sz w:val="24"/>
          <w:szCs w:val="24"/>
        </w:rPr>
        <w:t xml:space="preserve">conformational </w:t>
      </w:r>
      <w:r w:rsidRPr="004A3586">
        <w:rPr>
          <w:rFonts w:ascii="Times New Roman" w:hAnsi="Times New Roman" w:cs="Times New Roman"/>
          <w:sz w:val="24"/>
          <w:szCs w:val="24"/>
        </w:rPr>
        <w:t>clusters of 5mdC-Cys</w:t>
      </w:r>
      <w:r w:rsidR="00E127D9" w:rsidRPr="004A3586">
        <w:rPr>
          <w:rFonts w:ascii="Times New Roman" w:hAnsi="Times New Roman" w:cs="Times New Roman"/>
          <w:sz w:val="24"/>
          <w:szCs w:val="24"/>
        </w:rPr>
        <w:t xml:space="preserve">710 </w:t>
      </w:r>
      <w:r w:rsidRPr="004A3586">
        <w:rPr>
          <w:rFonts w:ascii="Times New Roman" w:hAnsi="Times New Roman" w:cs="Times New Roman"/>
          <w:sz w:val="24"/>
          <w:szCs w:val="24"/>
        </w:rPr>
        <w:t xml:space="preserve">found </w:t>
      </w:r>
      <w:r w:rsidR="00E127D9" w:rsidRPr="00EA3B47">
        <w:rPr>
          <w:rFonts w:ascii="Times New Roman" w:hAnsi="Times New Roman" w:cs="Times New Roman"/>
          <w:sz w:val="24"/>
          <w:szCs w:val="24"/>
        </w:rPr>
        <w:t xml:space="preserve">in the 5mdC simulation. (A) The </w:t>
      </w:r>
      <w:r w:rsidR="009B0449">
        <w:rPr>
          <w:rFonts w:ascii="Times New Roman" w:hAnsi="Times New Roman" w:cs="Times New Roman"/>
          <w:sz w:val="24"/>
          <w:szCs w:val="24"/>
        </w:rPr>
        <w:t>detailed</w:t>
      </w:r>
      <w:r w:rsidR="00E127D9" w:rsidRPr="00EA3B47">
        <w:rPr>
          <w:rFonts w:ascii="Times New Roman" w:hAnsi="Times New Roman" w:cs="Times New Roman"/>
          <w:sz w:val="24"/>
          <w:szCs w:val="24"/>
        </w:rPr>
        <w:t xml:space="preserve"> structure information shown by the superimposed structures.</w:t>
      </w:r>
      <w:r w:rsidR="009267EF" w:rsidRPr="00EA3B47">
        <w:rPr>
          <w:rFonts w:ascii="Times New Roman" w:hAnsi="Times New Roman" w:cs="Times New Roman"/>
          <w:sz w:val="24"/>
          <w:szCs w:val="24"/>
        </w:rPr>
        <w:t xml:space="preserve"> Two clusters were distinguished by the dihedral </w:t>
      </w:r>
      <w:r w:rsidR="009267EF" w:rsidRPr="00B649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AU"/>
        </w:rPr>
        <w:t>Φ</w:t>
      </w:r>
      <w:r w:rsidR="007D630A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4</w:t>
      </w:r>
      <w:r w:rsidR="009267EF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(C5-C6-SG-CB)</w:t>
      </w:r>
      <w:r w:rsidR="00B41794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and shown by black (cluster1) and red (cluster2) lines, respectively. The oxygen atoms of the nearest water molecules to H5 of 5mdC were shown by </w:t>
      </w:r>
      <w:r w:rsidR="00610760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the </w:t>
      </w:r>
      <w:r w:rsidR="00B41794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VDW representation. The representative structures from cluster</w:t>
      </w:r>
      <w:r w:rsidR="009B0449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1</w:t>
      </w:r>
      <w:r w:rsidR="00B41794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and cluster2 were shown in </w:t>
      </w:r>
      <w:r w:rsidR="004A358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val="en-AU"/>
        </w:rPr>
        <w:t>panels</w:t>
      </w:r>
      <w:r w:rsidR="00B41794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B and </w:t>
      </w:r>
      <w:r w:rsidR="00B649F6" w:rsidRP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C</w:t>
      </w:r>
      <w:r w:rsidR="00B649F6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(r</w:t>
      </w:r>
      <w:r w:rsidR="00B649F6" w:rsidRPr="007629A1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otated 90</w:t>
      </w:r>
      <w:r w:rsidR="00B649F6" w:rsidRPr="007629A1">
        <w:rPr>
          <w:rFonts w:ascii="Times New Roman" w:hAnsi="Times New Roman" w:cs="Times New Roman"/>
          <w:color w:val="000000"/>
          <w:sz w:val="24"/>
          <w:szCs w:val="24"/>
          <w:lang w:val="en-AU"/>
        </w:rPr>
        <w:t xml:space="preserve">° from </w:t>
      </w:r>
      <w:r w:rsidR="00B649F6">
        <w:rPr>
          <w:rFonts w:ascii="Times New Roman" w:hAnsi="Times New Roman" w:cs="Times New Roman"/>
          <w:color w:val="000000"/>
          <w:sz w:val="24"/>
          <w:szCs w:val="24"/>
          <w:lang w:val="en-AU"/>
        </w:rPr>
        <w:t xml:space="preserve">panel </w:t>
      </w:r>
      <w:r w:rsidR="00B649F6" w:rsidRPr="007629A1">
        <w:rPr>
          <w:rFonts w:ascii="Times New Roman" w:hAnsi="Times New Roman" w:cs="Times New Roman"/>
          <w:color w:val="000000"/>
          <w:sz w:val="24"/>
          <w:szCs w:val="24"/>
          <w:lang w:val="en-AU"/>
        </w:rPr>
        <w:t>B</w:t>
      </w:r>
      <w:r w:rsidR="00B649F6">
        <w:rPr>
          <w:rFonts w:ascii="Times New Roman" w:hAnsi="Times New Roman" w:cs="Times New Roman"/>
          <w:color w:val="000000"/>
          <w:sz w:val="24"/>
          <w:szCs w:val="24"/>
          <w:lang w:val="en-AU"/>
        </w:rPr>
        <w:t>)</w:t>
      </w:r>
      <w:r w:rsidR="00B41794" w:rsidRPr="00B649F6">
        <w:rPr>
          <w:rFonts w:ascii="Times New Roman" w:hAnsi="Times New Roman" w:cs="Times New Roman"/>
          <w:color w:val="000000"/>
          <w:sz w:val="24"/>
          <w:szCs w:val="24"/>
          <w:lang w:val="en-AU"/>
        </w:rPr>
        <w:t>.</w:t>
      </w:r>
      <w:r w:rsidR="00272F4E" w:rsidRPr="00B649F6">
        <w:rPr>
          <w:rFonts w:ascii="Times New Roman" w:hAnsi="Times New Roman" w:cs="Times New Roman"/>
          <w:color w:val="000000"/>
          <w:sz w:val="24"/>
          <w:szCs w:val="24"/>
          <w:lang w:val="en-AU"/>
        </w:rPr>
        <w:t xml:space="preserve"> The cluster oxygen atoms of the nearest water molecules were shown per panel B and C for clarity.</w:t>
      </w:r>
    </w:p>
    <w:p w14:paraId="1CBC6968" w14:textId="77777777" w:rsidR="000D10A0" w:rsidRDefault="000D10A0" w:rsidP="00EA3B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AU"/>
        </w:rPr>
      </w:pPr>
    </w:p>
    <w:p w14:paraId="5D8B20FF" w14:textId="77777777" w:rsidR="000D10A0" w:rsidRDefault="000D10A0" w:rsidP="00EA3B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0D10A0" w:rsidSect="004E7D2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87B7BA5" w14:textId="5F1DD6C0" w:rsidR="00CA2567" w:rsidRPr="00491035" w:rsidRDefault="00B42D4B" w:rsidP="00CA2567">
      <w:pPr>
        <w:spacing w:line="360" w:lineRule="auto"/>
        <w:jc w:val="both"/>
        <w:rPr>
          <w:lang w:val="en-AU"/>
        </w:rPr>
      </w:pPr>
      <w:r w:rsidRPr="00491035">
        <w:rPr>
          <w:rFonts w:ascii="Times New Roman" w:hAnsi="Times New Roman" w:cs="Times New Roman"/>
          <w:b/>
          <w:bCs/>
          <w:sz w:val="24"/>
          <w:szCs w:val="24"/>
          <w:lang w:val="en-AU"/>
        </w:rPr>
        <w:lastRenderedPageBreak/>
        <w:t>Supporting</w:t>
      </w:r>
      <w:r w:rsidR="00BE14C2" w:rsidRPr="00491035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 Coordinate File (CF)</w:t>
      </w:r>
      <w:r w:rsidR="0059003D" w:rsidRPr="00491035">
        <w:rPr>
          <w:rFonts w:ascii="Times New Roman" w:hAnsi="Times New Roman" w:cs="Times New Roman"/>
          <w:b/>
          <w:bCs/>
          <w:sz w:val="24"/>
          <w:szCs w:val="24"/>
          <w:lang w:val="en-AU"/>
        </w:rPr>
        <w:t>:</w:t>
      </w:r>
      <w:r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The coordinate file of all reactants, products, IMs</w:t>
      </w:r>
      <w:r w:rsidR="000D10A0" w:rsidRPr="00491035">
        <w:rPr>
          <w:rFonts w:ascii="Times New Roman" w:hAnsi="Times New Roman" w:cs="Times New Roman"/>
          <w:sz w:val="24"/>
          <w:szCs w:val="24"/>
          <w:lang w:val="en-AU"/>
        </w:rPr>
        <w:t>,</w:t>
      </w:r>
      <w:r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and TSs calculated in this work were stored in the </w:t>
      </w:r>
      <w:proofErr w:type="spellStart"/>
      <w:r w:rsidRPr="00491035">
        <w:rPr>
          <w:rFonts w:ascii="Times New Roman" w:hAnsi="Times New Roman" w:cs="Times New Roman"/>
          <w:sz w:val="24"/>
          <w:szCs w:val="24"/>
          <w:lang w:val="en-AU"/>
        </w:rPr>
        <w:t>CF.pse</w:t>
      </w:r>
      <w:proofErr w:type="spellEnd"/>
      <w:r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file</w:t>
      </w:r>
      <w:r w:rsidR="00AA0D1D"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bookmarkStart w:id="12" w:name="_Hlk136708965"/>
      <w:r w:rsidR="00AA0D1D" w:rsidRPr="00491035">
        <w:rPr>
          <w:rFonts w:ascii="Times New Roman" w:hAnsi="Times New Roman" w:cs="Times New Roman"/>
          <w:sz w:val="24"/>
          <w:szCs w:val="24"/>
          <w:lang w:val="en-AU"/>
        </w:rPr>
        <w:t>(compressed as CF.7z)</w:t>
      </w:r>
      <w:bookmarkEnd w:id="12"/>
      <w:r w:rsidRPr="00491035">
        <w:rPr>
          <w:rFonts w:ascii="Times New Roman" w:hAnsi="Times New Roman" w:cs="Times New Roman"/>
          <w:sz w:val="24"/>
          <w:szCs w:val="24"/>
          <w:lang w:val="en-AU"/>
        </w:rPr>
        <w:t>, which can be open</w:t>
      </w:r>
      <w:r w:rsidR="000D10A0" w:rsidRPr="00491035">
        <w:rPr>
          <w:rFonts w:ascii="Times New Roman" w:hAnsi="Times New Roman" w:cs="Times New Roman"/>
          <w:sz w:val="24"/>
          <w:szCs w:val="24"/>
          <w:lang w:val="en-AU"/>
        </w:rPr>
        <w:t>ed</w:t>
      </w:r>
      <w:r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by </w:t>
      </w:r>
      <w:proofErr w:type="spellStart"/>
      <w:r w:rsidRPr="00491035">
        <w:rPr>
          <w:rFonts w:ascii="Times New Roman" w:hAnsi="Times New Roman" w:cs="Times New Roman"/>
          <w:sz w:val="24"/>
          <w:szCs w:val="24"/>
          <w:lang w:val="en-AU"/>
        </w:rPr>
        <w:t>Pymol</w:t>
      </w:r>
      <w:proofErr w:type="spellEnd"/>
      <w:r w:rsidR="00BC7E31" w:rsidRPr="00491035">
        <w:rPr>
          <w:rFonts w:ascii="Times New Roman" w:hAnsi="Times New Roman" w:cs="Times New Roman"/>
          <w:sz w:val="24"/>
          <w:szCs w:val="24"/>
          <w:lang w:val="en-AU"/>
        </w:rPr>
        <w:t xml:space="preserve"> (https://pymol.org/2/)</w:t>
      </w:r>
      <w:r w:rsidRPr="00491035">
        <w:rPr>
          <w:rFonts w:ascii="Times New Roman" w:hAnsi="Times New Roman" w:cs="Times New Roman"/>
          <w:sz w:val="24"/>
          <w:szCs w:val="24"/>
          <w:lang w:val="en-AU"/>
        </w:rPr>
        <w:t>.</w:t>
      </w:r>
    </w:p>
    <w:p w14:paraId="176DB60E" w14:textId="77777777" w:rsidR="00CA2567" w:rsidRDefault="00CA2567" w:rsidP="00CA2567">
      <w:pPr>
        <w:spacing w:line="360" w:lineRule="auto"/>
        <w:jc w:val="both"/>
        <w:rPr>
          <w:lang w:val="en-AU"/>
        </w:rPr>
      </w:pPr>
    </w:p>
    <w:p w14:paraId="4F131615" w14:textId="77777777" w:rsidR="00CA2567" w:rsidRDefault="00CA2567" w:rsidP="00CA2567">
      <w:pPr>
        <w:spacing w:line="360" w:lineRule="auto"/>
        <w:jc w:val="both"/>
        <w:rPr>
          <w:lang w:val="en-AU"/>
        </w:rPr>
      </w:pPr>
    </w:p>
    <w:p w14:paraId="65452A4F" w14:textId="788B4713" w:rsidR="00CA2567" w:rsidRPr="00B649F6" w:rsidRDefault="00CA2567" w:rsidP="00CA2567">
      <w:pPr>
        <w:spacing w:line="360" w:lineRule="auto"/>
        <w:jc w:val="both"/>
        <w:rPr>
          <w:rFonts w:ascii="Times New Roman" w:hAnsi="Times New Roman" w:cs="Times New Roman"/>
          <w:lang w:val="en-AU"/>
        </w:rPr>
      </w:pPr>
      <w:r w:rsidRPr="00B649F6">
        <w:rPr>
          <w:rFonts w:ascii="Times New Roman" w:hAnsi="Times New Roman" w:cs="Times New Roman"/>
          <w:lang w:val="en-AU"/>
        </w:rPr>
        <w:t>Reference:</w:t>
      </w:r>
    </w:p>
    <w:p w14:paraId="0234341E" w14:textId="2A42F1DB" w:rsidR="00B74696" w:rsidRPr="00B649F6" w:rsidRDefault="00F46877" w:rsidP="00B649F6">
      <w:pPr>
        <w:spacing w:line="360" w:lineRule="auto"/>
        <w:jc w:val="both"/>
        <w:rPr>
          <w:rFonts w:ascii="Times New Roman" w:hAnsi="Times New Roman" w:cs="Times New Roman"/>
        </w:rPr>
      </w:pPr>
      <w:r w:rsidRPr="00B649F6">
        <w:rPr>
          <w:rFonts w:ascii="Times New Roman" w:hAnsi="Times New Roman" w:cs="Times New Roman"/>
          <w:noProof/>
        </w:rPr>
        <w:fldChar w:fldCharType="begin"/>
      </w:r>
      <w:r w:rsidRPr="00B649F6">
        <w:rPr>
          <w:rFonts w:ascii="Times New Roman" w:hAnsi="Times New Roman" w:cs="Times New Roman"/>
        </w:rPr>
        <w:instrText xml:space="preserve"> ADDIN EN.REFLIST </w:instrText>
      </w:r>
      <w:r w:rsidRPr="00B649F6">
        <w:rPr>
          <w:rFonts w:ascii="Times New Roman" w:hAnsi="Times New Roman" w:cs="Times New Roman"/>
          <w:noProof/>
        </w:rPr>
        <w:fldChar w:fldCharType="separate"/>
      </w:r>
      <w:r w:rsidRPr="00B649F6">
        <w:rPr>
          <w:rFonts w:ascii="Times New Roman" w:hAnsi="Times New Roman" w:cs="Times New Roman"/>
        </w:rPr>
        <w:t>1.</w:t>
      </w:r>
      <w:r w:rsidR="00B74696" w:rsidRPr="00B649F6">
        <w:rPr>
          <w:rFonts w:ascii="Times New Roman" w:hAnsi="Times New Roman" w:cs="Times New Roman"/>
        </w:rPr>
        <w:t xml:space="preserve"> Gaussian 16, Frisch, M. J.; Trucks, G. W.; Schlegel, H. B.; Scuseria, G. E.; Robb, M. A.; Cheeseman, J. R.; Scalmani, G.; Barone, V.; Petersson, G. A.; Nakatsuji, H.; Li, X.; Caricato, M.; Marenich, A. V.; Bloino, J.; Janesko, B. G.; Gomperts, R.; Mennucci, B.; Hratchian, H. P.; Ortiz, J. V.; Izmaylov, A. F.; Sonnenberg, J. L.;  Williams-Young, D.; Ding, F.; Lipparini, F.; Egidi, F.; Goings, J.; Peng, B.; Petrone, A.; Henderson, T.; Ranasinghe, D.; Zakrzewski, V. G.; Gao, J.; Rega, N.; Zheng, G.; Liang, W.; Hada, M.; Ehara, M.; Toyota, K.; Fukuda, R.; Hasegawa, J.;  Ishida, M.; Nakajima, T.; Honda, Y.; Kitao, O.; Nakai, H.; Vreven, T.; Throssell, K.; Montgomery, J. A. Jr., Peralta, J. E.; Ogliaro, F.; Bearpark, M. J.; Heyd, J. J.;  Brothers, E. N.; Kudin, K. N.; Staroverov, V. N.; Keith, T. A.; Kobayashi, R.; Normand, J.; Raghavachari, K.; Rendell, A. P.; Burant, J. C.; Iyengar, S. S.; Tomasi, J.; Cossi, M.; Millam, J. M.; Klene, M.; Adamo, C.; Cammi, R.; Ochterski, J. W.; Martin, R. L.; Morokuma, K.; Farkas, O.; Foresman, J. B.; and Fox, D. J. Gaussian, Inc., Wallingford CT, 2016.</w:t>
      </w:r>
    </w:p>
    <w:p w14:paraId="0812FB87" w14:textId="076D1637" w:rsidR="00F47134" w:rsidRDefault="00F46877" w:rsidP="004F620B">
      <w:pPr>
        <w:jc w:val="both"/>
      </w:pPr>
      <w:r w:rsidRPr="00B649F6">
        <w:rPr>
          <w:rFonts w:ascii="Times New Roman" w:hAnsi="Times New Roman" w:cs="Times New Roman"/>
        </w:rPr>
        <w:fldChar w:fldCharType="end"/>
      </w:r>
    </w:p>
    <w:sectPr w:rsidR="00F47134" w:rsidSect="004E7D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26B39" w14:textId="77777777" w:rsidR="0070707E" w:rsidRDefault="0070707E" w:rsidP="00AB3535">
      <w:pPr>
        <w:spacing w:after="0" w:line="240" w:lineRule="auto"/>
      </w:pPr>
      <w:r>
        <w:separator/>
      </w:r>
    </w:p>
  </w:endnote>
  <w:endnote w:type="continuationSeparator" w:id="0">
    <w:p w14:paraId="5989AD5C" w14:textId="77777777" w:rsidR="0070707E" w:rsidRDefault="0070707E" w:rsidP="00AB3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0" w:author="Chen Li" w:date="2023-06-04T14:31:00Z"/>
  <w:sdt>
    <w:sdtPr>
      <w:rPr>
        <w:rStyle w:val="PageNumber"/>
      </w:rPr>
      <w:id w:val="1927141102"/>
      <w:docPartObj>
        <w:docPartGallery w:val="Page Numbers (Bottom of Page)"/>
        <w:docPartUnique/>
      </w:docPartObj>
    </w:sdtPr>
    <w:sdtContent>
      <w:customXmlInsRangeEnd w:id="0"/>
      <w:p w14:paraId="0FDE61E4" w14:textId="47FFF3FD" w:rsidR="00446B00" w:rsidRDefault="00446B00" w:rsidP="00C37AC3">
        <w:pPr>
          <w:pStyle w:val="Footer"/>
          <w:framePr w:wrap="none" w:vAnchor="text" w:hAnchor="margin" w:xAlign="right" w:y="1"/>
          <w:rPr>
            <w:ins w:id="1" w:author="Chen Li" w:date="2023-06-04T14:31:00Z"/>
            <w:rStyle w:val="PageNumber"/>
          </w:rPr>
        </w:pPr>
        <w:ins w:id="2" w:author="Chen Li" w:date="2023-06-04T14:31:00Z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</w:ins>
        <w:r>
          <w:rPr>
            <w:rStyle w:val="PageNumber"/>
          </w:rPr>
          <w:fldChar w:fldCharType="separate"/>
        </w:r>
        <w:r w:rsidR="00B649F6">
          <w:rPr>
            <w:rStyle w:val="PageNumber"/>
            <w:noProof/>
          </w:rPr>
          <w:t>3</w:t>
        </w:r>
        <w:ins w:id="3" w:author="Chen Li" w:date="2023-06-04T14:31:00Z">
          <w:r>
            <w:rPr>
              <w:rStyle w:val="PageNumber"/>
            </w:rPr>
            <w:fldChar w:fldCharType="end"/>
          </w:r>
        </w:ins>
      </w:p>
      <w:customXmlInsRangeStart w:id="4" w:author="Chen Li" w:date="2023-06-04T14:31:00Z"/>
    </w:sdtContent>
  </w:sdt>
  <w:customXmlInsRangeEnd w:id="4"/>
  <w:p w14:paraId="4429BA57" w14:textId="77777777" w:rsidR="00446B00" w:rsidRDefault="00446B00">
    <w:pPr>
      <w:pStyle w:val="Footer"/>
      <w:ind w:right="360"/>
      <w:pPrChange w:id="5" w:author="Chen Li" w:date="2023-06-04T14:31:00Z">
        <w:pPr>
          <w:pStyle w:val="Footer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6" w:author="Chen Li" w:date="2023-06-04T14:31:00Z"/>
  <w:sdt>
    <w:sdtPr>
      <w:rPr>
        <w:rStyle w:val="PageNumber"/>
      </w:rPr>
      <w:id w:val="-1508748678"/>
      <w:docPartObj>
        <w:docPartGallery w:val="Page Numbers (Bottom of Page)"/>
        <w:docPartUnique/>
      </w:docPartObj>
    </w:sdtPr>
    <w:sdtContent>
      <w:customXmlInsRangeEnd w:id="6"/>
      <w:p w14:paraId="44C4C0C6" w14:textId="4E35E1C6" w:rsidR="00446B00" w:rsidRDefault="00446B00" w:rsidP="00C37AC3">
        <w:pPr>
          <w:pStyle w:val="Footer"/>
          <w:framePr w:wrap="none" w:vAnchor="text" w:hAnchor="margin" w:xAlign="right" w:y="1"/>
          <w:rPr>
            <w:ins w:id="7" w:author="Chen Li" w:date="2023-06-04T14:31:00Z"/>
            <w:rStyle w:val="PageNumber"/>
          </w:rPr>
        </w:pPr>
        <w:ins w:id="8" w:author="Chen Li" w:date="2023-06-04T14:31:00Z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</w:ins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ins w:id="9" w:author="Chen Li" w:date="2023-06-04T14:31:00Z">
          <w:r>
            <w:rPr>
              <w:rStyle w:val="PageNumber"/>
            </w:rPr>
            <w:fldChar w:fldCharType="end"/>
          </w:r>
        </w:ins>
      </w:p>
      <w:customXmlInsRangeStart w:id="10" w:author="Chen Li" w:date="2023-06-04T14:31:00Z"/>
    </w:sdtContent>
  </w:sdt>
  <w:customXmlInsRangeEnd w:id="10"/>
  <w:p w14:paraId="4651A21B" w14:textId="77777777" w:rsidR="00446B00" w:rsidRDefault="00446B00" w:rsidP="00B649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106E" w14:textId="77777777" w:rsidR="0070707E" w:rsidRDefault="0070707E" w:rsidP="00AB3535">
      <w:pPr>
        <w:spacing w:after="0" w:line="240" w:lineRule="auto"/>
      </w:pPr>
      <w:r>
        <w:separator/>
      </w:r>
    </w:p>
  </w:footnote>
  <w:footnote w:type="continuationSeparator" w:id="0">
    <w:p w14:paraId="132ACB8E" w14:textId="77777777" w:rsidR="0070707E" w:rsidRDefault="0070707E" w:rsidP="00AB353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en Li">
    <w15:presenceInfo w15:providerId="AD" w15:userId="S::chen.li@monash.edu::56e4ce2b-b750-4bc9-8df0-c0f1c5bc44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zY0NzI3sTAwMDJQ0lEKTi0uzszPAykwMqkFAOTCSAA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0rew9rvnwtewsexs9p5ztzn0et0s9rvzf0p&quot;&gt;DNMT3A-Supp&lt;record-ids&gt;&lt;item&gt;9&lt;/item&gt;&lt;/record-ids&gt;&lt;/item&gt;&lt;/Libraries&gt;"/>
  </w:docVars>
  <w:rsids>
    <w:rsidRoot w:val="00E705F7"/>
    <w:rsid w:val="00017D4B"/>
    <w:rsid w:val="00046949"/>
    <w:rsid w:val="000A721E"/>
    <w:rsid w:val="000D10A0"/>
    <w:rsid w:val="000E7C8B"/>
    <w:rsid w:val="000F0E77"/>
    <w:rsid w:val="00105F00"/>
    <w:rsid w:val="0012568E"/>
    <w:rsid w:val="001524C8"/>
    <w:rsid w:val="00156D0F"/>
    <w:rsid w:val="001641AE"/>
    <w:rsid w:val="001742D1"/>
    <w:rsid w:val="001B5ED2"/>
    <w:rsid w:val="001E366B"/>
    <w:rsid w:val="001F1BEA"/>
    <w:rsid w:val="0022542B"/>
    <w:rsid w:val="00237799"/>
    <w:rsid w:val="00255664"/>
    <w:rsid w:val="00264ED5"/>
    <w:rsid w:val="00272F4E"/>
    <w:rsid w:val="002905C1"/>
    <w:rsid w:val="00291A41"/>
    <w:rsid w:val="002A5C4F"/>
    <w:rsid w:val="002A7755"/>
    <w:rsid w:val="002B0A04"/>
    <w:rsid w:val="002C50B8"/>
    <w:rsid w:val="0030082B"/>
    <w:rsid w:val="00313E34"/>
    <w:rsid w:val="00320820"/>
    <w:rsid w:val="003241F9"/>
    <w:rsid w:val="003262D3"/>
    <w:rsid w:val="00331DED"/>
    <w:rsid w:val="00345643"/>
    <w:rsid w:val="00353DBD"/>
    <w:rsid w:val="0037226F"/>
    <w:rsid w:val="00375562"/>
    <w:rsid w:val="003819A8"/>
    <w:rsid w:val="00397B56"/>
    <w:rsid w:val="003A0976"/>
    <w:rsid w:val="003A2455"/>
    <w:rsid w:val="003A5C4D"/>
    <w:rsid w:val="003D010A"/>
    <w:rsid w:val="004024D0"/>
    <w:rsid w:val="004131F7"/>
    <w:rsid w:val="00421312"/>
    <w:rsid w:val="004352CC"/>
    <w:rsid w:val="00435D05"/>
    <w:rsid w:val="00446B00"/>
    <w:rsid w:val="00467193"/>
    <w:rsid w:val="00491035"/>
    <w:rsid w:val="004960EC"/>
    <w:rsid w:val="004A3586"/>
    <w:rsid w:val="004C2575"/>
    <w:rsid w:val="004C534C"/>
    <w:rsid w:val="004D6AFE"/>
    <w:rsid w:val="004E63FD"/>
    <w:rsid w:val="004E7D22"/>
    <w:rsid w:val="004F620B"/>
    <w:rsid w:val="00503A53"/>
    <w:rsid w:val="0054355E"/>
    <w:rsid w:val="0055561B"/>
    <w:rsid w:val="00560C45"/>
    <w:rsid w:val="00567F91"/>
    <w:rsid w:val="0059003D"/>
    <w:rsid w:val="005A6948"/>
    <w:rsid w:val="005E5659"/>
    <w:rsid w:val="005E7557"/>
    <w:rsid w:val="006013B4"/>
    <w:rsid w:val="00610760"/>
    <w:rsid w:val="00641BF0"/>
    <w:rsid w:val="006555A7"/>
    <w:rsid w:val="0067177A"/>
    <w:rsid w:val="006944BF"/>
    <w:rsid w:val="006F6B63"/>
    <w:rsid w:val="006F7D7C"/>
    <w:rsid w:val="00700332"/>
    <w:rsid w:val="0070707E"/>
    <w:rsid w:val="0071588B"/>
    <w:rsid w:val="00791870"/>
    <w:rsid w:val="007A7396"/>
    <w:rsid w:val="007D630A"/>
    <w:rsid w:val="00807F7C"/>
    <w:rsid w:val="00841225"/>
    <w:rsid w:val="00857284"/>
    <w:rsid w:val="0087187C"/>
    <w:rsid w:val="0087463C"/>
    <w:rsid w:val="00887353"/>
    <w:rsid w:val="008C576F"/>
    <w:rsid w:val="008D55AE"/>
    <w:rsid w:val="008E2CF6"/>
    <w:rsid w:val="008F3720"/>
    <w:rsid w:val="00901743"/>
    <w:rsid w:val="009267EF"/>
    <w:rsid w:val="00932E31"/>
    <w:rsid w:val="0093300E"/>
    <w:rsid w:val="009A633B"/>
    <w:rsid w:val="009B0449"/>
    <w:rsid w:val="009B3F07"/>
    <w:rsid w:val="009D519E"/>
    <w:rsid w:val="009D666E"/>
    <w:rsid w:val="00A0735F"/>
    <w:rsid w:val="00A32E3D"/>
    <w:rsid w:val="00A359D1"/>
    <w:rsid w:val="00A76117"/>
    <w:rsid w:val="00A92F6C"/>
    <w:rsid w:val="00AA0D1D"/>
    <w:rsid w:val="00AB3535"/>
    <w:rsid w:val="00AB4964"/>
    <w:rsid w:val="00AE02C7"/>
    <w:rsid w:val="00AF22D2"/>
    <w:rsid w:val="00B41794"/>
    <w:rsid w:val="00B42D4B"/>
    <w:rsid w:val="00B60633"/>
    <w:rsid w:val="00B649F6"/>
    <w:rsid w:val="00B66AF4"/>
    <w:rsid w:val="00B72E6A"/>
    <w:rsid w:val="00B74696"/>
    <w:rsid w:val="00B924D1"/>
    <w:rsid w:val="00BA4ACD"/>
    <w:rsid w:val="00BC7E31"/>
    <w:rsid w:val="00BD5D74"/>
    <w:rsid w:val="00BE14C2"/>
    <w:rsid w:val="00BE245B"/>
    <w:rsid w:val="00C50EF0"/>
    <w:rsid w:val="00C51FBB"/>
    <w:rsid w:val="00C610D5"/>
    <w:rsid w:val="00C7212B"/>
    <w:rsid w:val="00CA2567"/>
    <w:rsid w:val="00CA2A81"/>
    <w:rsid w:val="00CB7027"/>
    <w:rsid w:val="00CF3C56"/>
    <w:rsid w:val="00D15BB3"/>
    <w:rsid w:val="00D250AC"/>
    <w:rsid w:val="00D630F4"/>
    <w:rsid w:val="00D75A65"/>
    <w:rsid w:val="00D854C3"/>
    <w:rsid w:val="00D85E7B"/>
    <w:rsid w:val="00DA6A72"/>
    <w:rsid w:val="00E1002E"/>
    <w:rsid w:val="00E127D9"/>
    <w:rsid w:val="00E3070B"/>
    <w:rsid w:val="00E705F7"/>
    <w:rsid w:val="00EA3B47"/>
    <w:rsid w:val="00F3070F"/>
    <w:rsid w:val="00F46877"/>
    <w:rsid w:val="00F47134"/>
    <w:rsid w:val="00F874EF"/>
    <w:rsid w:val="00FA2E03"/>
    <w:rsid w:val="00FC1AC3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48C2"/>
  <w15:chartTrackingRefBased/>
  <w15:docId w15:val="{095763EA-695E-4D52-A794-DFE81C71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5F7"/>
  </w:style>
  <w:style w:type="paragraph" w:styleId="Heading1">
    <w:name w:val="heading 1"/>
    <w:basedOn w:val="Normal"/>
    <w:next w:val="Normal"/>
    <w:link w:val="Heading1Char"/>
    <w:uiPriority w:val="9"/>
    <w:qFormat/>
    <w:rsid w:val="001B5E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E7D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D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D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D22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F4687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4687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4687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46877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9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3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535"/>
  </w:style>
  <w:style w:type="paragraph" w:styleId="Footer">
    <w:name w:val="footer"/>
    <w:basedOn w:val="Normal"/>
    <w:link w:val="FooterChar"/>
    <w:uiPriority w:val="99"/>
    <w:unhideWhenUsed/>
    <w:rsid w:val="00AB3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535"/>
  </w:style>
  <w:style w:type="paragraph" w:customStyle="1" w:styleId="BCAuthorAddress">
    <w:name w:val="BC_Author_Address"/>
    <w:basedOn w:val="Normal"/>
    <w:next w:val="Normal"/>
    <w:rsid w:val="00AB3535"/>
    <w:pPr>
      <w:spacing w:before="100" w:beforeAutospacing="1" w:after="240" w:line="480" w:lineRule="auto"/>
      <w:jc w:val="center"/>
    </w:pPr>
    <w:rPr>
      <w:rFonts w:ascii="Times" w:eastAsia="Times New Roman" w:hAnsi="Times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46B00"/>
  </w:style>
  <w:style w:type="paragraph" w:styleId="Revision">
    <w:name w:val="Revision"/>
    <w:hidden/>
    <w:uiPriority w:val="99"/>
    <w:semiHidden/>
    <w:rsid w:val="00B64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8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A84BEFF26683AC4FAB3704B5C625C7D2" ma:contentTypeVersion="10" ma:contentTypeDescription="新建文档。" ma:contentTypeScope="" ma:versionID="223eb74576c5e8f07ee7e345da1368a3">
  <xsd:schema xmlns:xsd="http://www.w3.org/2001/XMLSchema" xmlns:xs="http://www.w3.org/2001/XMLSchema" xmlns:p="http://schemas.microsoft.com/office/2006/metadata/properties" xmlns:ns3="1d950646-6c68-42a7-a26c-3f1f7abc884b" targetNamespace="http://schemas.microsoft.com/office/2006/metadata/properties" ma:root="true" ma:fieldsID="d58d0543e04a50901e6735ae3845bcec" ns3:_="">
    <xsd:import namespace="1d950646-6c68-42a7-a26c-3f1f7abc88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50646-6c68-42a7-a26c-3f1f7abc88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21E889-7ED5-4962-81B3-0D4170CEA5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9E5E36-4937-48EF-ABAF-ACDB6EDAB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49AF9-A375-4935-9646-770681AFEA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C2A12F-F2ED-47A8-A32B-D2BE9B16E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50646-6c68-42a7-a26c-3f1f7abc88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Yang Wei (WARSHEL)</dc:creator>
  <cp:keywords/>
  <dc:description/>
  <cp:lastModifiedBy>Yang wei</cp:lastModifiedBy>
  <cp:revision>8</cp:revision>
  <dcterms:created xsi:type="dcterms:W3CDTF">2023-06-27T14:23:00Z</dcterms:created>
  <dcterms:modified xsi:type="dcterms:W3CDTF">2023-06-28T03:18:00Z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0x010100A84BEFF26683AC4FAB3704B5C625C7D2</vt:lpwstr>
  </property>
  <property fmtid="{D5CDD505-2E9C-101B-9397-08002B2CF9AE}" pid="3" name="GrammarlyDocumentId">
    <vt:lpwstr>0581aceec1073be1a4e0323e3635c2503f2cb3c3b20b47a58dc1c86fdf159269</vt:lpwstr>
  </property>
</Properties>
</file>